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2E2012"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0DA60EB0" w:rsidR="00A83111" w:rsidRPr="002E2012" w:rsidRDefault="005201AF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DTEC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4DBDEECA" w14:textId="55F8BAF0" w:rsidR="008A524D" w:rsidRDefault="008A524D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ins w:id="0" w:author="Alisa Nechyporuk" w:date="2024-10-17T21:39:00Z" w16du:dateUtc="2024-10-17T10:39:00Z"/>
                <w:rFonts w:ascii="Calibri" w:hAnsi="Calibri"/>
              </w:rPr>
            </w:pPr>
            <w:ins w:id="1" w:author="Alisa Nechyporuk" w:date="2024-10-17T21:39:00Z" w16du:dateUtc="2024-10-17T10:39:00Z">
              <w:r>
                <w:rPr>
                  <w:rFonts w:ascii="Calibri" w:hAnsi="Calibri"/>
                </w:rPr>
                <w:t>ENG19-3.1.0.11</w:t>
              </w:r>
            </w:ins>
          </w:p>
          <w:p w14:paraId="07982625" w14:textId="1636C205" w:rsidR="004E33B3" w:rsidRDefault="004E33B3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DTEC3</w:t>
            </w:r>
            <w:r w:rsidR="00E012AC">
              <w:rPr>
                <w:rFonts w:ascii="Calibri" w:hAnsi="Calibri"/>
              </w:rPr>
              <w:t>-11.2.2.6</w:t>
            </w:r>
          </w:p>
          <w:p w14:paraId="12239D84" w14:textId="45B119BC" w:rsidR="00A83111" w:rsidRPr="00156BDD" w:rsidRDefault="00A83111" w:rsidP="00A322CE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</w:p>
        </w:tc>
      </w:tr>
      <w:tr w:rsidR="00A83111" w14:paraId="4AAA4C2B" w14:textId="77777777" w:rsidTr="002E2012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6E18C376" w14:textId="77777777" w:rsidR="00455825" w:rsidRPr="00455825" w:rsidRDefault="00455825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12"/>
                <w:szCs w:val="12"/>
              </w:rPr>
            </w:pPr>
          </w:p>
          <w:p w14:paraId="0E07F6EE" w14:textId="145F271C" w:rsidR="00BE28E0" w:rsidRDefault="001E1E1C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 xml:space="preserve">ENG, </w:t>
            </w:r>
            <w:r w:rsidR="00BE28E0">
              <w:rPr>
                <w:rFonts w:ascii="Calibri" w:hAnsi="Calibri"/>
                <w:bCs/>
                <w:sz w:val="24"/>
                <w:szCs w:val="24"/>
              </w:rPr>
              <w:t xml:space="preserve">ARM </w:t>
            </w:r>
            <w:r w:rsidR="00BB4338">
              <w:rPr>
                <w:rFonts w:ascii="Calibri" w:hAnsi="Calibri"/>
                <w:bCs/>
                <w:sz w:val="24"/>
                <w:szCs w:val="24"/>
              </w:rPr>
              <w:t xml:space="preserve">and </w:t>
            </w:r>
            <w:r>
              <w:rPr>
                <w:rFonts w:ascii="Calibri" w:hAnsi="Calibri"/>
                <w:bCs/>
                <w:sz w:val="24"/>
                <w:szCs w:val="24"/>
              </w:rPr>
              <w:t>VTS</w:t>
            </w:r>
            <w:r w:rsidR="00BB4338">
              <w:rPr>
                <w:rFonts w:ascii="Calibri" w:hAnsi="Calibri"/>
                <w:bCs/>
                <w:sz w:val="24"/>
                <w:szCs w:val="24"/>
              </w:rPr>
              <w:t xml:space="preserve"> </w:t>
            </w:r>
            <w:r w:rsidR="00BE28E0">
              <w:rPr>
                <w:rFonts w:ascii="Calibri" w:hAnsi="Calibri"/>
                <w:bCs/>
                <w:sz w:val="24"/>
                <w:szCs w:val="24"/>
              </w:rPr>
              <w:t>Committee</w:t>
            </w:r>
            <w:r w:rsidR="00BB4338">
              <w:rPr>
                <w:rFonts w:ascii="Calibri" w:hAnsi="Calibri"/>
                <w:bCs/>
                <w:sz w:val="24"/>
                <w:szCs w:val="24"/>
              </w:rPr>
              <w:t>s</w:t>
            </w:r>
            <w:r>
              <w:rPr>
                <w:rFonts w:ascii="Calibri" w:hAnsi="Calibri"/>
                <w:bCs/>
                <w:sz w:val="24"/>
                <w:szCs w:val="24"/>
              </w:rPr>
              <w:t>; IALA MASS TF</w:t>
            </w:r>
          </w:p>
          <w:p w14:paraId="36D3E610" w14:textId="26F5C6EE" w:rsidR="002E2012" w:rsidRPr="00BE28E0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6CFB49A9" w:rsidR="00A83111" w:rsidRDefault="00FD1F20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3 </w:t>
            </w:r>
            <w:r w:rsidR="001E1E1C">
              <w:rPr>
                <w:rFonts w:ascii="Calibri" w:hAnsi="Calibri"/>
              </w:rPr>
              <w:t>October</w:t>
            </w:r>
            <w:r w:rsidR="00BD3A34">
              <w:rPr>
                <w:rFonts w:ascii="Calibri" w:hAnsi="Calibri"/>
              </w:rPr>
              <w:t xml:space="preserve"> 202</w:t>
            </w:r>
            <w:r w:rsidR="006D4C18">
              <w:rPr>
                <w:rFonts w:ascii="Calibri" w:hAnsi="Calibri"/>
              </w:rPr>
              <w:t>4</w:t>
            </w: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2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0E5984E3" w:rsidR="002348B0" w:rsidRDefault="003B7F2B" w:rsidP="002348B0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Draft </w:t>
      </w:r>
      <w:r w:rsidR="00FE1D75">
        <w:rPr>
          <w:rFonts w:ascii="Calibri" w:hAnsi="Calibri"/>
          <w:b/>
          <w:color w:val="4F81BD"/>
          <w:sz w:val="32"/>
          <w:szCs w:val="32"/>
        </w:rPr>
        <w:t xml:space="preserve">Recommendation and </w:t>
      </w:r>
      <w:r w:rsidR="00881112">
        <w:rPr>
          <w:rFonts w:ascii="Calibri" w:hAnsi="Calibri"/>
          <w:b/>
          <w:color w:val="4F81BD"/>
          <w:sz w:val="32"/>
          <w:szCs w:val="32"/>
        </w:rPr>
        <w:t>Guideline</w:t>
      </w:r>
      <w:r w:rsidR="006D4C18">
        <w:rPr>
          <w:rFonts w:ascii="Calibri" w:hAnsi="Calibri"/>
          <w:b/>
          <w:color w:val="4F81BD"/>
          <w:sz w:val="32"/>
          <w:szCs w:val="32"/>
        </w:rPr>
        <w:t xml:space="preserve"> on </w:t>
      </w:r>
      <w:r w:rsidR="00855DC8">
        <w:rPr>
          <w:rFonts w:ascii="Calibri" w:hAnsi="Calibri"/>
          <w:b/>
          <w:color w:val="4F81BD"/>
          <w:sz w:val="32"/>
          <w:szCs w:val="32"/>
        </w:rPr>
        <w:t>Developments and Implications of Maritime Autonomous Surface Ships (MASS) for Coastal Authorities</w:t>
      </w:r>
    </w:p>
    <w:bookmarkEnd w:id="2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1B1200A5" w14:textId="74EFBD9F" w:rsidR="00EF65D5" w:rsidRDefault="00282A53" w:rsidP="00203E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="001E1E1C">
        <w:rPr>
          <w:rFonts w:ascii="Calibri" w:hAnsi="Calibri"/>
        </w:rPr>
        <w:t>DTEC</w:t>
      </w:r>
      <w:r>
        <w:rPr>
          <w:rFonts w:ascii="Calibri" w:hAnsi="Calibri"/>
        </w:rPr>
        <w:t xml:space="preserve"> Committee </w:t>
      </w:r>
      <w:r w:rsidR="001E1E1C">
        <w:rPr>
          <w:rFonts w:ascii="Calibri" w:hAnsi="Calibri"/>
        </w:rPr>
        <w:t>continues i</w:t>
      </w:r>
      <w:r w:rsidR="009B50B7">
        <w:rPr>
          <w:rFonts w:ascii="Calibri" w:hAnsi="Calibri"/>
        </w:rPr>
        <w:t>t</w:t>
      </w:r>
      <w:r w:rsidR="001E1E1C">
        <w:rPr>
          <w:rFonts w:ascii="Calibri" w:hAnsi="Calibri"/>
        </w:rPr>
        <w:t xml:space="preserve">s task on </w:t>
      </w:r>
      <w:r w:rsidR="00F61C0C">
        <w:rPr>
          <w:rFonts w:ascii="Calibri" w:hAnsi="Calibri"/>
        </w:rPr>
        <w:t xml:space="preserve">developing </w:t>
      </w:r>
      <w:r w:rsidR="000055C2">
        <w:rPr>
          <w:rFonts w:ascii="Calibri" w:hAnsi="Calibri"/>
        </w:rPr>
        <w:t xml:space="preserve">a holistic IALA guideline on the implications of MASS for coastal authorities.  </w:t>
      </w:r>
      <w:r w:rsidR="003735EB">
        <w:rPr>
          <w:rFonts w:ascii="Calibri" w:hAnsi="Calibri"/>
        </w:rPr>
        <w:t>Based on input previously received, and guidance from the IALA MASS TF, the guideline is no</w:t>
      </w:r>
      <w:r w:rsidR="009B50B7">
        <w:rPr>
          <w:rFonts w:ascii="Calibri" w:hAnsi="Calibri"/>
        </w:rPr>
        <w:t>w</w:t>
      </w:r>
      <w:r w:rsidR="003735EB">
        <w:rPr>
          <w:rFonts w:ascii="Calibri" w:hAnsi="Calibri"/>
        </w:rPr>
        <w:t xml:space="preserve"> nearing completion. </w:t>
      </w:r>
    </w:p>
    <w:p w14:paraId="347A0E56" w14:textId="36E88902" w:rsidR="00FE1D75" w:rsidRDefault="00FE1D75" w:rsidP="00203E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Related to this work DTEC reviewed input from the VTS Committee (DTEC3-5.2.2.14 and DTEC3-5.2.2.14.1) a draft </w:t>
      </w:r>
      <w:r w:rsidRPr="006D4C18">
        <w:rPr>
          <w:rFonts w:ascii="Calibri" w:hAnsi="Calibri"/>
          <w:i/>
          <w:iCs/>
        </w:rPr>
        <w:t>Recommendation on MASS and Marine AtoN</w:t>
      </w:r>
      <w:r>
        <w:rPr>
          <w:rFonts w:ascii="Calibri" w:hAnsi="Calibri"/>
        </w:rPr>
        <w:t>.</w:t>
      </w:r>
    </w:p>
    <w:p w14:paraId="34581324" w14:textId="77777777" w:rsidR="008655AD" w:rsidRDefault="008655AD" w:rsidP="008655AD">
      <w:pPr>
        <w:pStyle w:val="Heading1"/>
      </w:pPr>
      <w:r>
        <w:t>Discussion</w:t>
      </w:r>
    </w:p>
    <w:p w14:paraId="62C78A2E" w14:textId="157C5C8C" w:rsidR="00F02FE4" w:rsidRDefault="00F02FE4" w:rsidP="003735EB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At DTEC3 </w:t>
      </w:r>
      <w:r w:rsidR="0055047F">
        <w:rPr>
          <w:rFonts w:asciiTheme="minorHAnsi" w:hAnsiTheme="minorHAnsi" w:cstheme="minorHAnsi"/>
        </w:rPr>
        <w:t xml:space="preserve">both the draft Guideline and Recommendation related to MASS and AtoN were reviewed. </w:t>
      </w:r>
    </w:p>
    <w:p w14:paraId="3D9B782C" w14:textId="00A2E2C4" w:rsidR="0055047F" w:rsidRDefault="00755B62" w:rsidP="0055047F">
      <w:pPr>
        <w:pStyle w:val="Heading2"/>
      </w:pPr>
      <w:r>
        <w:t>Review of Recommendation on MASS and Marine AtoN</w:t>
      </w:r>
    </w:p>
    <w:p w14:paraId="3A292C05" w14:textId="481D696A" w:rsidR="00525C92" w:rsidRPr="00814658" w:rsidRDefault="00525C92" w:rsidP="00525C92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</w:t>
      </w:r>
      <w:r w:rsidRPr="00814658">
        <w:rPr>
          <w:rFonts w:asciiTheme="minorHAnsi" w:hAnsiTheme="minorHAnsi" w:cstheme="minorHAnsi"/>
        </w:rPr>
        <w:t>draft informative Recommendation (</w:t>
      </w:r>
      <w:r w:rsidRPr="00814658">
        <w:rPr>
          <w:rFonts w:asciiTheme="minorHAnsi" w:hAnsiTheme="minorHAnsi" w:cstheme="minorHAnsi"/>
          <w:i/>
          <w:iCs/>
        </w:rPr>
        <w:t>R</w:t>
      </w:r>
      <w:r w:rsidRPr="00814658">
        <w:rPr>
          <w:rFonts w:asciiTheme="minorHAnsi" w:hAnsiTheme="minorHAnsi" w:cstheme="minorHAnsi"/>
          <w:i/>
          <w:iCs/>
          <w:highlight w:val="yellow"/>
        </w:rPr>
        <w:t>XXXX</w:t>
      </w:r>
      <w:r w:rsidRPr="00814658">
        <w:rPr>
          <w:rFonts w:asciiTheme="minorHAnsi" w:hAnsiTheme="minorHAnsi" w:cstheme="minorHAnsi"/>
          <w:i/>
          <w:iCs/>
        </w:rPr>
        <w:t xml:space="preserve"> MASS and Marine AtoN</w:t>
      </w:r>
      <w:r w:rsidRPr="00814658">
        <w:rPr>
          <w:rFonts w:asciiTheme="minorHAnsi" w:hAnsiTheme="minorHAnsi" w:cstheme="minorHAnsi"/>
        </w:rPr>
        <w:t xml:space="preserve">) was </w:t>
      </w:r>
      <w:r>
        <w:rPr>
          <w:rFonts w:asciiTheme="minorHAnsi" w:hAnsiTheme="minorHAnsi" w:cstheme="minorHAnsi"/>
        </w:rPr>
        <w:t xml:space="preserve">reviewed, noting the input from the VTS Committee.  In the review of the draft the following points were considered:  </w:t>
      </w:r>
      <w:r w:rsidRPr="00814658">
        <w:rPr>
          <w:rFonts w:asciiTheme="minorHAnsi" w:hAnsiTheme="minorHAnsi" w:cstheme="minorHAnsi"/>
        </w:rPr>
        <w:t xml:space="preserve">The </w:t>
      </w:r>
      <w:r w:rsidR="00FB7EA4">
        <w:rPr>
          <w:rFonts w:asciiTheme="minorHAnsi" w:hAnsiTheme="minorHAnsi" w:cstheme="minorHAnsi"/>
        </w:rPr>
        <w:t xml:space="preserve">review has </w:t>
      </w:r>
      <w:proofErr w:type="gramStart"/>
      <w:r w:rsidR="00FB7EA4">
        <w:rPr>
          <w:rFonts w:asciiTheme="minorHAnsi" w:hAnsiTheme="minorHAnsi" w:cstheme="minorHAnsi"/>
        </w:rPr>
        <w:t>taken into account</w:t>
      </w:r>
      <w:proofErr w:type="gramEnd"/>
      <w:r w:rsidR="00FB7EA4">
        <w:rPr>
          <w:rFonts w:asciiTheme="minorHAnsi" w:hAnsiTheme="minorHAnsi" w:cstheme="minorHAnsi"/>
        </w:rPr>
        <w:t xml:space="preserve"> the </w:t>
      </w:r>
      <w:r w:rsidRPr="00814658">
        <w:rPr>
          <w:rFonts w:asciiTheme="minorHAnsi" w:hAnsiTheme="minorHAnsi" w:cstheme="minorHAnsi"/>
        </w:rPr>
        <w:t>evolving technological developments associated with MASS, including:</w:t>
      </w:r>
    </w:p>
    <w:p w14:paraId="58B2F328" w14:textId="3CF913A9" w:rsidR="00525C92" w:rsidRPr="00FB7EA4" w:rsidRDefault="00FB7EA4" w:rsidP="00FB7EA4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 xml:space="preserve">the expected adoption of </w:t>
      </w:r>
      <w:r w:rsidR="003B7F2B">
        <w:rPr>
          <w:rFonts w:asciiTheme="minorHAnsi" w:hAnsiTheme="minorHAnsi" w:cstheme="minorHAnsi"/>
        </w:rPr>
        <w:t>t</w:t>
      </w:r>
      <w:r w:rsidR="003B7F2B" w:rsidRPr="00814658">
        <w:rPr>
          <w:rFonts w:asciiTheme="minorHAnsi" w:hAnsiTheme="minorHAnsi" w:cstheme="minorHAnsi"/>
        </w:rPr>
        <w:t xml:space="preserve">he </w:t>
      </w:r>
      <w:r w:rsidR="00525C92" w:rsidRPr="00814658">
        <w:rPr>
          <w:rFonts w:asciiTheme="minorHAnsi" w:hAnsiTheme="minorHAnsi" w:cstheme="minorHAnsi"/>
        </w:rPr>
        <w:t xml:space="preserve">non-mandatory </w:t>
      </w:r>
      <w:r w:rsidR="00525C92">
        <w:rPr>
          <w:rFonts w:asciiTheme="minorHAnsi" w:hAnsiTheme="minorHAnsi" w:cstheme="minorHAnsi"/>
        </w:rPr>
        <w:t xml:space="preserve">IMO </w:t>
      </w:r>
      <w:r w:rsidR="00525C92" w:rsidRPr="00814658">
        <w:rPr>
          <w:rFonts w:asciiTheme="minorHAnsi" w:hAnsiTheme="minorHAnsi" w:cstheme="minorHAnsi"/>
        </w:rPr>
        <w:t>Code for MASS in 2025</w:t>
      </w:r>
      <w:r>
        <w:rPr>
          <w:rFonts w:asciiTheme="minorHAnsi" w:hAnsiTheme="minorHAnsi" w:cstheme="minorHAnsi"/>
        </w:rPr>
        <w:t xml:space="preserve"> and t</w:t>
      </w:r>
      <w:r w:rsidR="00525C92" w:rsidRPr="00FB7EA4">
        <w:rPr>
          <w:rFonts w:asciiTheme="minorHAnsi" w:hAnsiTheme="minorHAnsi" w:cstheme="minorHAnsi"/>
        </w:rPr>
        <w:t>he mandatory IMO Code for MASS in 2032</w:t>
      </w:r>
    </w:p>
    <w:p w14:paraId="6427352C" w14:textId="35022A1B" w:rsidR="00525C92" w:rsidRDefault="00525C92" w:rsidP="00525C92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 xml:space="preserve">IALA document </w:t>
      </w:r>
      <w:r w:rsidRPr="00814658">
        <w:rPr>
          <w:rFonts w:asciiTheme="minorHAnsi" w:hAnsiTheme="minorHAnsi" w:cstheme="minorHAnsi"/>
          <w:i/>
          <w:iCs/>
        </w:rPr>
        <w:t>The Future of Maritime Autonomous Surface Ships (MASS) - Future Scenarios Regarding the Development and Evolution of MASS</w:t>
      </w:r>
      <w:r w:rsidRPr="00814658">
        <w:rPr>
          <w:rFonts w:asciiTheme="minorHAnsi" w:hAnsiTheme="minorHAnsi" w:cstheme="minorHAnsi"/>
        </w:rPr>
        <w:t>, IALA, 2024</w:t>
      </w:r>
    </w:p>
    <w:p w14:paraId="4F2FCB8D" w14:textId="2F16107F" w:rsidR="00525C92" w:rsidRPr="00814658" w:rsidRDefault="00525C92" w:rsidP="00525C92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Development of the holistic IALA guideline on the implications of MASS for coastal authorities</w:t>
      </w:r>
      <w:r w:rsidR="00CD67CF">
        <w:rPr>
          <w:rFonts w:asciiTheme="minorHAnsi" w:hAnsiTheme="minorHAnsi" w:cstheme="minorHAnsi"/>
        </w:rPr>
        <w:t>.</w:t>
      </w:r>
    </w:p>
    <w:p w14:paraId="77A0AFA5" w14:textId="77777777" w:rsidR="00525C92" w:rsidRDefault="00525C92" w:rsidP="00525C92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It is anticipated that the developing </w:t>
      </w:r>
      <w:r w:rsidRPr="00814658">
        <w:rPr>
          <w:rFonts w:asciiTheme="minorHAnsi" w:hAnsiTheme="minorHAnsi" w:cstheme="minorHAnsi"/>
        </w:rPr>
        <w:t xml:space="preserve">IALA </w:t>
      </w:r>
      <w:r>
        <w:rPr>
          <w:rFonts w:asciiTheme="minorHAnsi" w:hAnsiTheme="minorHAnsi" w:cstheme="minorHAnsi"/>
        </w:rPr>
        <w:t>g</w:t>
      </w:r>
      <w:r w:rsidRPr="00814658">
        <w:rPr>
          <w:rFonts w:asciiTheme="minorHAnsi" w:hAnsiTheme="minorHAnsi" w:cstheme="minorHAnsi"/>
        </w:rPr>
        <w:t>uideline</w:t>
      </w:r>
      <w:r>
        <w:rPr>
          <w:rFonts w:asciiTheme="minorHAnsi" w:hAnsiTheme="minorHAnsi" w:cstheme="minorHAnsi"/>
        </w:rPr>
        <w:t>s</w:t>
      </w:r>
      <w:r w:rsidRPr="0081465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providing guidance on </w:t>
      </w:r>
      <w:r w:rsidRPr="006C6C67">
        <w:rPr>
          <w:rFonts w:asciiTheme="minorHAnsi" w:hAnsiTheme="minorHAnsi" w:cstheme="minorHAnsi"/>
        </w:rPr>
        <w:t>how to implement</w:t>
      </w:r>
      <w:r>
        <w:rPr>
          <w:rFonts w:asciiTheme="minorHAnsi" w:hAnsiTheme="minorHAnsi" w:cstheme="minorHAnsi"/>
        </w:rPr>
        <w:t xml:space="preserve"> the </w:t>
      </w:r>
      <w:r w:rsidRPr="006C6C67">
        <w:rPr>
          <w:rFonts w:asciiTheme="minorHAnsi" w:hAnsiTheme="minorHAnsi" w:cstheme="minorHAnsi"/>
        </w:rPr>
        <w:t xml:space="preserve">practices specified in </w:t>
      </w:r>
      <w:r>
        <w:rPr>
          <w:rFonts w:asciiTheme="minorHAnsi" w:hAnsiTheme="minorHAnsi" w:cstheme="minorHAnsi"/>
        </w:rPr>
        <w:t>this</w:t>
      </w:r>
      <w:r w:rsidRPr="006C6C67">
        <w:rPr>
          <w:rFonts w:asciiTheme="minorHAnsi" w:hAnsiTheme="minorHAnsi" w:cstheme="minorHAnsi"/>
        </w:rPr>
        <w:t xml:space="preserve"> Recommendation</w:t>
      </w:r>
      <w:r>
        <w:rPr>
          <w:rFonts w:asciiTheme="minorHAnsi" w:hAnsiTheme="minorHAnsi" w:cstheme="minorHAnsi"/>
        </w:rPr>
        <w:t xml:space="preserve">, such as Guideline </w:t>
      </w:r>
      <w:r w:rsidRPr="006C6C67">
        <w:rPr>
          <w:rFonts w:asciiTheme="minorHAnsi" w:hAnsiTheme="minorHAnsi" w:cstheme="minorHAnsi"/>
          <w:i/>
          <w:iCs/>
        </w:rPr>
        <w:t>G</w:t>
      </w:r>
      <w:r w:rsidRPr="006C6C67">
        <w:rPr>
          <w:rFonts w:asciiTheme="minorHAnsi" w:hAnsiTheme="minorHAnsi" w:cstheme="minorHAnsi"/>
          <w:i/>
          <w:iCs/>
          <w:highlight w:val="yellow"/>
        </w:rPr>
        <w:t>XXXX</w:t>
      </w:r>
      <w:r w:rsidRPr="00814658">
        <w:rPr>
          <w:rFonts w:asciiTheme="minorHAnsi" w:hAnsiTheme="minorHAnsi" w:cstheme="minorHAnsi"/>
        </w:rPr>
        <w:t xml:space="preserve"> </w:t>
      </w:r>
      <w:r w:rsidRPr="006C6C67">
        <w:rPr>
          <w:rFonts w:asciiTheme="minorHAnsi" w:hAnsiTheme="minorHAnsi" w:cstheme="minorHAnsi"/>
          <w:i/>
          <w:iCs/>
        </w:rPr>
        <w:t>Developments and Implications of Maritime Autonomous Surface Ships for coastal authorities</w:t>
      </w:r>
      <w:r>
        <w:rPr>
          <w:rFonts w:asciiTheme="minorHAnsi" w:hAnsiTheme="minorHAnsi" w:cstheme="minorHAnsi"/>
          <w:i/>
          <w:iCs/>
        </w:rPr>
        <w:t xml:space="preserve">, </w:t>
      </w:r>
      <w:r w:rsidRPr="006C6C67">
        <w:rPr>
          <w:rFonts w:asciiTheme="minorHAnsi" w:hAnsiTheme="minorHAnsi" w:cstheme="minorHAnsi"/>
        </w:rPr>
        <w:t>will be</w:t>
      </w:r>
      <w:r>
        <w:rPr>
          <w:rFonts w:asciiTheme="minorHAnsi" w:hAnsiTheme="minorHAnsi" w:cstheme="minorHAnsi"/>
          <w:i/>
          <w:iCs/>
        </w:rPr>
        <w:t xml:space="preserve"> </w:t>
      </w:r>
      <w:r w:rsidRPr="00814658">
        <w:rPr>
          <w:rFonts w:asciiTheme="minorHAnsi" w:hAnsiTheme="minorHAnsi" w:cstheme="minorHAnsi"/>
        </w:rPr>
        <w:t>associated with this Recommendation.</w:t>
      </w:r>
    </w:p>
    <w:p w14:paraId="2A5B06EC" w14:textId="474DEE8C" w:rsidR="00435AE2" w:rsidRDefault="001E6805" w:rsidP="00FD1F20">
      <w:pPr>
        <w:pStyle w:val="Heading3"/>
      </w:pPr>
      <w:r>
        <w:t xml:space="preserve">Comments </w:t>
      </w:r>
    </w:p>
    <w:p w14:paraId="6CB9F8D2" w14:textId="4921127B" w:rsidR="001E6805" w:rsidRDefault="002E13C8" w:rsidP="00525C92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DTEC identified editorial comments for consideration.  These relate to </w:t>
      </w:r>
      <w:r w:rsidR="009E6F91">
        <w:rPr>
          <w:rFonts w:asciiTheme="minorHAnsi" w:hAnsiTheme="minorHAnsi" w:cstheme="minorHAnsi"/>
        </w:rPr>
        <w:t xml:space="preserve">the titled, </w:t>
      </w:r>
      <w:r>
        <w:rPr>
          <w:rFonts w:asciiTheme="minorHAnsi" w:hAnsiTheme="minorHAnsi" w:cstheme="minorHAnsi"/>
        </w:rPr>
        <w:t xml:space="preserve">clause 3 and 5 of the draft </w:t>
      </w:r>
      <w:r w:rsidR="00596F70">
        <w:rPr>
          <w:rFonts w:asciiTheme="minorHAnsi" w:hAnsiTheme="minorHAnsi" w:cstheme="minorHAnsi"/>
        </w:rPr>
        <w:t xml:space="preserve">recommendation: </w:t>
      </w:r>
    </w:p>
    <w:p w14:paraId="7149F9D6" w14:textId="4CA236E8" w:rsidR="009E6F91" w:rsidRDefault="009E6F91" w:rsidP="00FD1F20">
      <w:pPr>
        <w:pStyle w:val="BodyText"/>
        <w:numPr>
          <w:ilvl w:val="0"/>
          <w:numId w:val="2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Title – DTEC propose expanding the acronym</w:t>
      </w:r>
      <w:r w:rsidR="0050675D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in the title to re</w:t>
      </w:r>
      <w:r w:rsidR="0050675D">
        <w:rPr>
          <w:rFonts w:asciiTheme="minorHAnsi" w:hAnsiTheme="minorHAnsi" w:cstheme="minorHAnsi"/>
        </w:rPr>
        <w:t xml:space="preserve">ad Maritime Autonomous Surface Ships (MASS) and </w:t>
      </w:r>
      <w:r w:rsidR="005C6F7B">
        <w:rPr>
          <w:rFonts w:asciiTheme="minorHAnsi" w:hAnsiTheme="minorHAnsi" w:cstheme="minorHAnsi"/>
        </w:rPr>
        <w:t xml:space="preserve">Marine Aids to Navigation (AtoN) </w:t>
      </w:r>
    </w:p>
    <w:p w14:paraId="50E53285" w14:textId="41BC565D" w:rsidR="00596F70" w:rsidRDefault="00596F70" w:rsidP="00FD1F20">
      <w:pPr>
        <w:pStyle w:val="BodyText"/>
        <w:numPr>
          <w:ilvl w:val="0"/>
          <w:numId w:val="2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Clause </w:t>
      </w:r>
      <w:r w:rsidR="00576DA5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 – DTEC propose revising the existing text by removing </w:t>
      </w:r>
      <w:r w:rsidR="00E66CD1">
        <w:rPr>
          <w:rFonts w:asciiTheme="minorHAnsi" w:hAnsiTheme="minorHAnsi" w:cstheme="minorHAnsi"/>
        </w:rPr>
        <w:t xml:space="preserve">modifiers and simplifying the text: </w:t>
      </w:r>
    </w:p>
    <w:p w14:paraId="247E85AA" w14:textId="566C3442" w:rsidR="009E5B29" w:rsidRDefault="002D2D24" w:rsidP="005C6F7B">
      <w:pPr>
        <w:pStyle w:val="BodyText"/>
        <w:numPr>
          <w:ilvl w:val="0"/>
          <w:numId w:val="25"/>
        </w:numPr>
        <w:rPr>
          <w:rFonts w:asciiTheme="minorHAnsi" w:hAnsiTheme="minorHAnsi" w:cstheme="minorHAnsi"/>
        </w:rPr>
      </w:pPr>
      <w:r w:rsidRPr="00FD1F20">
        <w:rPr>
          <w:rFonts w:asciiTheme="minorHAnsi" w:hAnsiTheme="minorHAnsi" w:cstheme="minorHAnsi"/>
          <w:i/>
          <w:iCs/>
        </w:rPr>
        <w:t>3.</w:t>
      </w:r>
      <w:r w:rsidRPr="00FD1F20">
        <w:rPr>
          <w:rFonts w:asciiTheme="minorHAnsi" w:hAnsiTheme="minorHAnsi" w:cstheme="minorHAnsi"/>
          <w:i/>
          <w:iCs/>
        </w:rPr>
        <w:tab/>
        <w:t xml:space="preserve">Recommendation RXXXX MASS and Marine AtoN identifies </w:t>
      </w:r>
      <w:r w:rsidRPr="00FD1F20">
        <w:rPr>
          <w:rFonts w:asciiTheme="minorHAnsi" w:hAnsiTheme="minorHAnsi" w:cstheme="minorHAnsi"/>
          <w:i/>
          <w:iCs/>
          <w:strike/>
          <w:highlight w:val="yellow"/>
        </w:rPr>
        <w:t>additional desirable</w:t>
      </w:r>
      <w:r w:rsidRPr="00FD1F20">
        <w:rPr>
          <w:rFonts w:asciiTheme="minorHAnsi" w:hAnsiTheme="minorHAnsi" w:cstheme="minorHAnsi"/>
          <w:i/>
          <w:iCs/>
        </w:rPr>
        <w:t xml:space="preserve"> practices to consider with the </w:t>
      </w:r>
      <w:r w:rsidRPr="00FD1F20">
        <w:rPr>
          <w:rFonts w:asciiTheme="minorHAnsi" w:hAnsiTheme="minorHAnsi" w:cstheme="minorHAnsi"/>
          <w:i/>
          <w:iCs/>
          <w:strike/>
          <w:highlight w:val="yellow"/>
        </w:rPr>
        <w:t>advent</w:t>
      </w:r>
      <w:r w:rsidRPr="00FD1F20">
        <w:rPr>
          <w:rFonts w:asciiTheme="minorHAnsi" w:hAnsiTheme="minorHAnsi" w:cstheme="minorHAnsi"/>
          <w:i/>
          <w:iCs/>
        </w:rPr>
        <w:t xml:space="preserve"> </w:t>
      </w:r>
      <w:r w:rsidRPr="00FD1F20">
        <w:rPr>
          <w:rFonts w:asciiTheme="minorHAnsi" w:hAnsiTheme="minorHAnsi" w:cstheme="minorHAnsi"/>
          <w:i/>
          <w:iCs/>
          <w:u w:val="single"/>
        </w:rPr>
        <w:t>development of</w:t>
      </w:r>
      <w:r w:rsidRPr="00FD1F20">
        <w:rPr>
          <w:rFonts w:asciiTheme="minorHAnsi" w:hAnsiTheme="minorHAnsi" w:cstheme="minorHAnsi"/>
          <w:i/>
          <w:iCs/>
        </w:rPr>
        <w:t xml:space="preserve"> Maritime Autonomous Surface Ships </w:t>
      </w:r>
      <w:r w:rsidRPr="00FD1F20">
        <w:rPr>
          <w:rFonts w:asciiTheme="minorHAnsi" w:hAnsiTheme="minorHAnsi" w:cstheme="minorHAnsi"/>
          <w:i/>
          <w:iCs/>
          <w:strike/>
          <w:highlight w:val="yellow"/>
        </w:rPr>
        <w:t xml:space="preserve">insofar as they are not adequately or fully addressed in other IALA recommendations and </w:t>
      </w:r>
      <w:proofErr w:type="spellStart"/>
      <w:r w:rsidRPr="00FD1F20">
        <w:rPr>
          <w:rFonts w:asciiTheme="minorHAnsi" w:hAnsiTheme="minorHAnsi" w:cstheme="minorHAnsi"/>
          <w:i/>
          <w:iCs/>
          <w:strike/>
          <w:highlight w:val="yellow"/>
        </w:rPr>
        <w:t>guidelines</w:t>
      </w:r>
      <w:r w:rsidRPr="00FD1F20">
        <w:rPr>
          <w:rFonts w:asciiTheme="minorHAnsi" w:hAnsiTheme="minorHAnsi" w:cstheme="minorHAnsi"/>
          <w:i/>
          <w:iCs/>
        </w:rPr>
        <w:t>.</w:t>
      </w:r>
      <w:r w:rsidR="009E5B29">
        <w:rPr>
          <w:rFonts w:asciiTheme="minorHAnsi" w:hAnsiTheme="minorHAnsi" w:cstheme="minorHAnsi"/>
        </w:rPr>
        <w:t>Claus</w:t>
      </w:r>
      <w:r w:rsidR="00576DA5">
        <w:rPr>
          <w:rFonts w:asciiTheme="minorHAnsi" w:hAnsiTheme="minorHAnsi" w:cstheme="minorHAnsi"/>
        </w:rPr>
        <w:t>e</w:t>
      </w:r>
      <w:proofErr w:type="spellEnd"/>
      <w:r w:rsidR="00576DA5">
        <w:rPr>
          <w:rFonts w:asciiTheme="minorHAnsi" w:hAnsiTheme="minorHAnsi" w:cstheme="minorHAnsi"/>
        </w:rPr>
        <w:t xml:space="preserve"> 5 – DTEC propose providing clarification in the text with the addition of ‘IMO’ before ‘Code’ in the bullet points to read: </w:t>
      </w:r>
    </w:p>
    <w:p w14:paraId="3A1B9557" w14:textId="77777777" w:rsidR="007E68E0" w:rsidRPr="00FD1F20" w:rsidRDefault="007E68E0" w:rsidP="00FD1F20">
      <w:pPr>
        <w:pStyle w:val="BodyText"/>
        <w:ind w:left="630"/>
        <w:rPr>
          <w:rFonts w:asciiTheme="minorHAnsi" w:hAnsiTheme="minorHAnsi" w:cstheme="minorHAnsi"/>
          <w:i/>
          <w:iCs/>
        </w:rPr>
      </w:pPr>
      <w:r w:rsidRPr="00FD1F20">
        <w:rPr>
          <w:rFonts w:asciiTheme="minorHAnsi" w:hAnsiTheme="minorHAnsi" w:cstheme="minorHAnsi"/>
          <w:i/>
          <w:iCs/>
        </w:rPr>
        <w:lastRenderedPageBreak/>
        <w:t>5.</w:t>
      </w:r>
      <w:r w:rsidRPr="00FD1F20">
        <w:rPr>
          <w:rFonts w:asciiTheme="minorHAnsi" w:hAnsiTheme="minorHAnsi" w:cstheme="minorHAnsi"/>
          <w:i/>
          <w:iCs/>
        </w:rPr>
        <w:tab/>
        <w:t>The evolving technological developments associated with MASS, including the expected adoption of:</w:t>
      </w:r>
    </w:p>
    <w:p w14:paraId="4F3CF2FC" w14:textId="21C70680" w:rsidR="007E68E0" w:rsidRPr="00FD1F20" w:rsidRDefault="007E68E0" w:rsidP="00FD1F20">
      <w:pPr>
        <w:pStyle w:val="BodyText"/>
        <w:numPr>
          <w:ilvl w:val="0"/>
          <w:numId w:val="25"/>
        </w:numPr>
        <w:ind w:left="1800"/>
        <w:rPr>
          <w:rFonts w:asciiTheme="minorHAnsi" w:hAnsiTheme="minorHAnsi" w:cstheme="minorHAnsi"/>
          <w:i/>
          <w:iCs/>
        </w:rPr>
      </w:pPr>
      <w:r w:rsidRPr="00FD1F20">
        <w:rPr>
          <w:rFonts w:asciiTheme="minorHAnsi" w:hAnsiTheme="minorHAnsi" w:cstheme="minorHAnsi"/>
          <w:i/>
          <w:iCs/>
        </w:rPr>
        <w:t xml:space="preserve">The non-mandatory </w:t>
      </w:r>
      <w:r w:rsidRPr="00FD1F20">
        <w:rPr>
          <w:rFonts w:asciiTheme="minorHAnsi" w:hAnsiTheme="minorHAnsi" w:cstheme="minorHAnsi"/>
          <w:i/>
          <w:iCs/>
          <w:highlight w:val="yellow"/>
        </w:rPr>
        <w:t>IMO</w:t>
      </w:r>
      <w:r w:rsidRPr="00FD1F20">
        <w:rPr>
          <w:rFonts w:asciiTheme="minorHAnsi" w:hAnsiTheme="minorHAnsi" w:cstheme="minorHAnsi"/>
          <w:i/>
          <w:iCs/>
        </w:rPr>
        <w:t xml:space="preserve"> Code for MASS in 2025; and</w:t>
      </w:r>
    </w:p>
    <w:p w14:paraId="00A5868F" w14:textId="03D7736B" w:rsidR="00576DA5" w:rsidRPr="00FD1F20" w:rsidRDefault="007E68E0" w:rsidP="00FD1F20">
      <w:pPr>
        <w:pStyle w:val="BodyText"/>
        <w:numPr>
          <w:ilvl w:val="0"/>
          <w:numId w:val="25"/>
        </w:numPr>
        <w:ind w:left="1800"/>
        <w:rPr>
          <w:rFonts w:asciiTheme="minorHAnsi" w:hAnsiTheme="minorHAnsi" w:cstheme="minorHAnsi"/>
          <w:i/>
          <w:iCs/>
        </w:rPr>
      </w:pPr>
      <w:r w:rsidRPr="00FD1F20">
        <w:rPr>
          <w:rFonts w:asciiTheme="minorHAnsi" w:hAnsiTheme="minorHAnsi" w:cstheme="minorHAnsi"/>
          <w:i/>
          <w:iCs/>
        </w:rPr>
        <w:t xml:space="preserve">The mandatory </w:t>
      </w:r>
      <w:r w:rsidRPr="00FD1F20">
        <w:rPr>
          <w:rFonts w:asciiTheme="minorHAnsi" w:hAnsiTheme="minorHAnsi" w:cstheme="minorHAnsi"/>
          <w:i/>
          <w:iCs/>
          <w:highlight w:val="yellow"/>
        </w:rPr>
        <w:t>IMO</w:t>
      </w:r>
      <w:r w:rsidRPr="00FD1F20">
        <w:rPr>
          <w:rFonts w:asciiTheme="minorHAnsi" w:hAnsiTheme="minorHAnsi" w:cstheme="minorHAnsi"/>
          <w:i/>
          <w:iCs/>
        </w:rPr>
        <w:t xml:space="preserve"> Code for MASS in 2032.</w:t>
      </w:r>
    </w:p>
    <w:p w14:paraId="67442510" w14:textId="3D141130" w:rsidR="00755B62" w:rsidRPr="005C6F7B" w:rsidRDefault="00755B62" w:rsidP="00755B62">
      <w:pPr>
        <w:pStyle w:val="BodyText"/>
        <w:rPr>
          <w:rFonts w:asciiTheme="minorHAnsi" w:hAnsiTheme="minorHAnsi" w:cstheme="minorHAnsi"/>
        </w:rPr>
      </w:pPr>
    </w:p>
    <w:p w14:paraId="37322911" w14:textId="525A8DD7" w:rsidR="00755B62" w:rsidRDefault="00755B62" w:rsidP="00755B62">
      <w:pPr>
        <w:pStyle w:val="Heading2"/>
      </w:pPr>
      <w:r>
        <w:t>Review of the draft Guideline on the implications of Maritime Autonomous Surface Ships (MASS) for Coastal Authorities</w:t>
      </w:r>
    </w:p>
    <w:p w14:paraId="1A3C1D70" w14:textId="3E23DF9C" w:rsidR="00814658" w:rsidRDefault="00F02BDE" w:rsidP="003735EB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</w:t>
      </w:r>
      <w:r w:rsidR="00814658" w:rsidRPr="00814658">
        <w:rPr>
          <w:rFonts w:asciiTheme="minorHAnsi" w:hAnsiTheme="minorHAnsi" w:cstheme="minorHAnsi"/>
        </w:rPr>
        <w:t xml:space="preserve">draft </w:t>
      </w:r>
      <w:r w:rsidR="003735EB">
        <w:rPr>
          <w:rFonts w:asciiTheme="minorHAnsi" w:hAnsiTheme="minorHAnsi" w:cstheme="minorHAnsi"/>
        </w:rPr>
        <w:t xml:space="preserve">guideline on developments and implementations of </w:t>
      </w:r>
      <w:r w:rsidR="009B50B7">
        <w:rPr>
          <w:rFonts w:asciiTheme="minorHAnsi" w:hAnsiTheme="minorHAnsi" w:cstheme="minorHAnsi"/>
        </w:rPr>
        <w:t>M</w:t>
      </w:r>
      <w:r w:rsidR="003735EB">
        <w:rPr>
          <w:rFonts w:asciiTheme="minorHAnsi" w:hAnsiTheme="minorHAnsi" w:cstheme="minorHAnsi"/>
        </w:rPr>
        <w:t xml:space="preserve">aritime </w:t>
      </w:r>
      <w:r w:rsidR="009B50B7">
        <w:rPr>
          <w:rFonts w:asciiTheme="minorHAnsi" w:hAnsiTheme="minorHAnsi" w:cstheme="minorHAnsi"/>
        </w:rPr>
        <w:t>A</w:t>
      </w:r>
      <w:r w:rsidR="003735EB">
        <w:rPr>
          <w:rFonts w:asciiTheme="minorHAnsi" w:hAnsiTheme="minorHAnsi" w:cstheme="minorHAnsi"/>
        </w:rPr>
        <w:t xml:space="preserve">utonomous </w:t>
      </w:r>
      <w:r w:rsidR="009B50B7">
        <w:rPr>
          <w:rFonts w:asciiTheme="minorHAnsi" w:hAnsiTheme="minorHAnsi" w:cstheme="minorHAnsi"/>
        </w:rPr>
        <w:t>S</w:t>
      </w:r>
      <w:r w:rsidR="003735EB">
        <w:rPr>
          <w:rFonts w:asciiTheme="minorHAnsi" w:hAnsiTheme="minorHAnsi" w:cstheme="minorHAnsi"/>
        </w:rPr>
        <w:t xml:space="preserve">urface </w:t>
      </w:r>
      <w:r w:rsidR="009B50B7">
        <w:rPr>
          <w:rFonts w:asciiTheme="minorHAnsi" w:hAnsiTheme="minorHAnsi" w:cstheme="minorHAnsi"/>
        </w:rPr>
        <w:t>S</w:t>
      </w:r>
      <w:r w:rsidR="003735EB">
        <w:rPr>
          <w:rFonts w:asciiTheme="minorHAnsi" w:hAnsiTheme="minorHAnsi" w:cstheme="minorHAnsi"/>
        </w:rPr>
        <w:t xml:space="preserve">hips (MASS) for coastal authorities has evolved through </w:t>
      </w:r>
      <w:proofErr w:type="gramStart"/>
      <w:r w:rsidR="003735EB">
        <w:rPr>
          <w:rFonts w:asciiTheme="minorHAnsi" w:hAnsiTheme="minorHAnsi" w:cstheme="minorHAnsi"/>
        </w:rPr>
        <w:t>a number of</w:t>
      </w:r>
      <w:proofErr w:type="gramEnd"/>
      <w:r w:rsidR="003735EB">
        <w:rPr>
          <w:rFonts w:asciiTheme="minorHAnsi" w:hAnsiTheme="minorHAnsi" w:cstheme="minorHAnsi"/>
        </w:rPr>
        <w:t xml:space="preserve"> intersessional meetings and IALA Committees, including the ENAV</w:t>
      </w:r>
      <w:r w:rsidR="009B50B7">
        <w:rPr>
          <w:rFonts w:asciiTheme="minorHAnsi" w:hAnsiTheme="minorHAnsi" w:cstheme="minorHAnsi"/>
        </w:rPr>
        <w:t>/DTEC</w:t>
      </w:r>
      <w:r w:rsidR="003735EB">
        <w:rPr>
          <w:rFonts w:asciiTheme="minorHAnsi" w:hAnsiTheme="minorHAnsi" w:cstheme="minorHAnsi"/>
        </w:rPr>
        <w:t xml:space="preserve">, ARM, ENG and VTS Committees.  </w:t>
      </w:r>
    </w:p>
    <w:p w14:paraId="71F3BA84" w14:textId="1A5779F6" w:rsidR="00FB7EA4" w:rsidRPr="00814658" w:rsidRDefault="003735EB" w:rsidP="00FB7EA4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Based on guidance from the IALA MASS TF, a restructure of the document was carried out, with</w:t>
      </w:r>
      <w:r w:rsidR="009B50B7">
        <w:rPr>
          <w:rFonts w:asciiTheme="minorHAnsi" w:hAnsiTheme="minorHAnsi" w:cstheme="minorHAnsi"/>
        </w:rPr>
        <w:t xml:space="preserve"> a</w:t>
      </w:r>
      <w:r>
        <w:rPr>
          <w:rFonts w:asciiTheme="minorHAnsi" w:hAnsiTheme="minorHAnsi" w:cstheme="minorHAnsi"/>
        </w:rPr>
        <w:t xml:space="preserve"> review and update of </w:t>
      </w:r>
      <w:r w:rsidR="009B50B7"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 xml:space="preserve">content.  </w:t>
      </w:r>
      <w:r w:rsidR="00FB7EA4" w:rsidRPr="00814658">
        <w:rPr>
          <w:rFonts w:asciiTheme="minorHAnsi" w:hAnsiTheme="minorHAnsi" w:cstheme="minorHAnsi"/>
        </w:rPr>
        <w:t xml:space="preserve">The </w:t>
      </w:r>
      <w:r w:rsidR="00FB7EA4">
        <w:rPr>
          <w:rFonts w:asciiTheme="minorHAnsi" w:hAnsiTheme="minorHAnsi" w:cstheme="minorHAnsi"/>
        </w:rPr>
        <w:t xml:space="preserve">review has </w:t>
      </w:r>
      <w:proofErr w:type="gramStart"/>
      <w:r w:rsidR="00FB7EA4">
        <w:rPr>
          <w:rFonts w:asciiTheme="minorHAnsi" w:hAnsiTheme="minorHAnsi" w:cstheme="minorHAnsi"/>
        </w:rPr>
        <w:t>taken into account</w:t>
      </w:r>
      <w:proofErr w:type="gramEnd"/>
      <w:r w:rsidR="00FB7EA4">
        <w:rPr>
          <w:rFonts w:asciiTheme="minorHAnsi" w:hAnsiTheme="minorHAnsi" w:cstheme="minorHAnsi"/>
        </w:rPr>
        <w:t xml:space="preserve"> the </w:t>
      </w:r>
      <w:r w:rsidR="00FB7EA4" w:rsidRPr="00814658">
        <w:rPr>
          <w:rFonts w:asciiTheme="minorHAnsi" w:hAnsiTheme="minorHAnsi" w:cstheme="minorHAnsi"/>
        </w:rPr>
        <w:t>evolving technological developments associated with MASS, including:</w:t>
      </w:r>
    </w:p>
    <w:p w14:paraId="2E475117" w14:textId="54971F24" w:rsidR="00FB7EA4" w:rsidRPr="00FB7EA4" w:rsidRDefault="003B7F2B" w:rsidP="00FB7EA4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FB7EA4" w:rsidRPr="00814658">
        <w:rPr>
          <w:rFonts w:asciiTheme="minorHAnsi" w:hAnsiTheme="minorHAnsi" w:cstheme="minorHAnsi"/>
        </w:rPr>
        <w:t xml:space="preserve">he expected adoption of </w:t>
      </w:r>
      <w:r>
        <w:rPr>
          <w:rFonts w:asciiTheme="minorHAnsi" w:hAnsiTheme="minorHAnsi" w:cstheme="minorHAnsi"/>
        </w:rPr>
        <w:t>t</w:t>
      </w:r>
      <w:r w:rsidR="00FB7EA4" w:rsidRPr="00814658">
        <w:rPr>
          <w:rFonts w:asciiTheme="minorHAnsi" w:hAnsiTheme="minorHAnsi" w:cstheme="minorHAnsi"/>
        </w:rPr>
        <w:t xml:space="preserve">he non-mandatory </w:t>
      </w:r>
      <w:r w:rsidR="00FB7EA4">
        <w:rPr>
          <w:rFonts w:asciiTheme="minorHAnsi" w:hAnsiTheme="minorHAnsi" w:cstheme="minorHAnsi"/>
        </w:rPr>
        <w:t xml:space="preserve">IMO </w:t>
      </w:r>
      <w:r w:rsidR="00FB7EA4" w:rsidRPr="00814658">
        <w:rPr>
          <w:rFonts w:asciiTheme="minorHAnsi" w:hAnsiTheme="minorHAnsi" w:cstheme="minorHAnsi"/>
        </w:rPr>
        <w:t>Code for MASS in 2025</w:t>
      </w:r>
      <w:r w:rsidR="00FB7EA4">
        <w:rPr>
          <w:rFonts w:asciiTheme="minorHAnsi" w:hAnsiTheme="minorHAnsi" w:cstheme="minorHAnsi"/>
        </w:rPr>
        <w:t xml:space="preserve"> and t</w:t>
      </w:r>
      <w:r w:rsidR="00FB7EA4" w:rsidRPr="00FB7EA4">
        <w:rPr>
          <w:rFonts w:asciiTheme="minorHAnsi" w:hAnsiTheme="minorHAnsi" w:cstheme="minorHAnsi"/>
        </w:rPr>
        <w:t>he mandatory IMO Code for MASS in 2032</w:t>
      </w:r>
    </w:p>
    <w:p w14:paraId="0F42241D" w14:textId="7D2874AD" w:rsidR="00814658" w:rsidRDefault="00814658" w:rsidP="00814658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 w:rsidRPr="00814658">
        <w:rPr>
          <w:rFonts w:asciiTheme="minorHAnsi" w:hAnsiTheme="minorHAnsi" w:cstheme="minorHAnsi"/>
        </w:rPr>
        <w:t xml:space="preserve">IALA document </w:t>
      </w:r>
      <w:r w:rsidRPr="00814658">
        <w:rPr>
          <w:rFonts w:asciiTheme="minorHAnsi" w:hAnsiTheme="minorHAnsi" w:cstheme="minorHAnsi"/>
          <w:i/>
          <w:iCs/>
        </w:rPr>
        <w:t>The Future of Maritime Autonomous Surface Ships (MASS) - Future Scenarios Regarding the Development and Evolution of MASS</w:t>
      </w:r>
      <w:r w:rsidRPr="00814658">
        <w:rPr>
          <w:rFonts w:asciiTheme="minorHAnsi" w:hAnsiTheme="minorHAnsi" w:cstheme="minorHAnsi"/>
        </w:rPr>
        <w:t>, IALA, 2024.</w:t>
      </w:r>
    </w:p>
    <w:p w14:paraId="526D066F" w14:textId="20C9E5CB" w:rsidR="00F54B0E" w:rsidRDefault="00B56E03" w:rsidP="00814658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Input from the development of MASS guidelines at ARM (DTEC3-</w:t>
      </w:r>
      <w:r w:rsidR="00E37459">
        <w:rPr>
          <w:rFonts w:asciiTheme="minorHAnsi" w:hAnsiTheme="minorHAnsi" w:cstheme="minorHAnsi"/>
        </w:rPr>
        <w:t>5.2.2.7.1 and DTEC3-5.2.2.7.1.1)</w:t>
      </w:r>
    </w:p>
    <w:p w14:paraId="6149CB75" w14:textId="6C90AC30" w:rsidR="000F192E" w:rsidRDefault="000F192E" w:rsidP="00814658">
      <w:pPr>
        <w:pStyle w:val="BodyText"/>
        <w:numPr>
          <w:ilvl w:val="0"/>
          <w:numId w:val="2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 draft IALA Recommendation on MASS and Marine AtoN</w:t>
      </w:r>
    </w:p>
    <w:p w14:paraId="2D20EA9D" w14:textId="27C6AEFA" w:rsidR="002172F5" w:rsidRPr="00814658" w:rsidRDefault="002172F5" w:rsidP="00FD1F20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track changes version of the draft Guideline as of Oct. 3, </w:t>
      </w:r>
      <w:proofErr w:type="gramStart"/>
      <w:r>
        <w:rPr>
          <w:rFonts w:asciiTheme="minorHAnsi" w:hAnsiTheme="minorHAnsi" w:cstheme="minorHAnsi"/>
        </w:rPr>
        <w:t>2024</w:t>
      </w:r>
      <w:proofErr w:type="gramEnd"/>
      <w:r>
        <w:rPr>
          <w:rFonts w:asciiTheme="minorHAnsi" w:hAnsiTheme="minorHAnsi" w:cstheme="minorHAnsi"/>
        </w:rPr>
        <w:t xml:space="preserve"> is provided as an annex to this liaison note.  </w:t>
      </w:r>
    </w:p>
    <w:p w14:paraId="090E2578" w14:textId="77777777" w:rsidR="0030486A" w:rsidRDefault="0030486A" w:rsidP="0030486A">
      <w:pPr>
        <w:pStyle w:val="Heading3"/>
      </w:pPr>
      <w:r>
        <w:t xml:space="preserve">Comments </w:t>
      </w:r>
    </w:p>
    <w:p w14:paraId="02D38A2A" w14:textId="77777777" w:rsidR="00A7325C" w:rsidRDefault="009E5636" w:rsidP="00545B2E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During DTEC3 the outcomes of the intersessional review of the guideline were noted.  This included the proposal that the guidance to IALA members regarding MASS be provided with</w:t>
      </w:r>
      <w:r w:rsidR="00836867">
        <w:rPr>
          <w:rFonts w:asciiTheme="minorHAnsi" w:hAnsiTheme="minorHAnsi" w:cstheme="minorHAnsi"/>
        </w:rPr>
        <w:t xml:space="preserve">in the context of an overarching Guideline (the Guideline on the implications of Maritime </w:t>
      </w:r>
      <w:r w:rsidR="00B83947">
        <w:rPr>
          <w:rFonts w:asciiTheme="minorHAnsi" w:hAnsiTheme="minorHAnsi" w:cstheme="minorHAnsi"/>
        </w:rPr>
        <w:t>Autonomous</w:t>
      </w:r>
      <w:r w:rsidR="00836867">
        <w:rPr>
          <w:rFonts w:asciiTheme="minorHAnsi" w:hAnsiTheme="minorHAnsi" w:cstheme="minorHAnsi"/>
        </w:rPr>
        <w:t xml:space="preserve"> Surface Ships (MASS) for Coastal Authorities) and </w:t>
      </w:r>
      <w:r w:rsidR="00B83947">
        <w:rPr>
          <w:rFonts w:asciiTheme="minorHAnsi" w:hAnsiTheme="minorHAnsi" w:cstheme="minorHAnsi"/>
        </w:rPr>
        <w:t xml:space="preserve">annexes or related guidance. This is an approach that has previously been taken within IALA for documents related to AIS and, most recently, the IALA G1111 series </w:t>
      </w:r>
      <w:r w:rsidR="00980960">
        <w:rPr>
          <w:rFonts w:asciiTheme="minorHAnsi" w:hAnsiTheme="minorHAnsi" w:cstheme="minorHAnsi"/>
        </w:rPr>
        <w:t xml:space="preserve">on Producing Requirements for AIS.  </w:t>
      </w:r>
    </w:p>
    <w:p w14:paraId="14CA2521" w14:textId="53D3B670" w:rsidR="0030486A" w:rsidRDefault="00A7325C" w:rsidP="00545B2E">
      <w:pPr>
        <w:pStyle w:val="BodyText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With this in mind, the</w:t>
      </w:r>
      <w:proofErr w:type="gramEnd"/>
      <w:r>
        <w:rPr>
          <w:rFonts w:asciiTheme="minorHAnsi" w:hAnsiTheme="minorHAnsi" w:cstheme="minorHAnsi"/>
        </w:rPr>
        <w:t xml:space="preserve"> draft Guideline </w:t>
      </w:r>
      <w:r w:rsidR="00095C52">
        <w:rPr>
          <w:rFonts w:asciiTheme="minorHAnsi" w:hAnsiTheme="minorHAnsi" w:cstheme="minorHAnsi"/>
        </w:rPr>
        <w:t>includes reference point</w:t>
      </w:r>
      <w:r w:rsidR="003B7F2B">
        <w:rPr>
          <w:rFonts w:asciiTheme="minorHAnsi" w:hAnsiTheme="minorHAnsi" w:cstheme="minorHAnsi"/>
        </w:rPr>
        <w:t>s</w:t>
      </w:r>
      <w:r w:rsidR="00095C52">
        <w:rPr>
          <w:rFonts w:asciiTheme="minorHAnsi" w:hAnsiTheme="minorHAnsi" w:cstheme="minorHAnsi"/>
        </w:rPr>
        <w:t xml:space="preserve"> for the related work from the IALA VTS Committee (</w:t>
      </w:r>
      <w:r w:rsidR="0098562C" w:rsidRPr="003B7F2B">
        <w:rPr>
          <w:rFonts w:asciiTheme="minorHAnsi" w:hAnsiTheme="minorHAnsi" w:cstheme="minorHAnsi"/>
          <w:i/>
          <w:iCs/>
        </w:rPr>
        <w:t xml:space="preserve">Draft G#### - </w:t>
      </w:r>
      <w:r w:rsidR="00FF3D9B" w:rsidRPr="003B7F2B">
        <w:rPr>
          <w:rFonts w:asciiTheme="minorHAnsi" w:hAnsiTheme="minorHAnsi" w:cstheme="minorHAnsi"/>
          <w:i/>
          <w:iCs/>
        </w:rPr>
        <w:t>VTS Interaction with a Mix of Vessels including MASS</w:t>
      </w:r>
      <w:r w:rsidR="00FF3D9B">
        <w:rPr>
          <w:rFonts w:asciiTheme="minorHAnsi" w:hAnsiTheme="minorHAnsi" w:cstheme="minorHAnsi"/>
        </w:rPr>
        <w:t xml:space="preserve">) </w:t>
      </w:r>
      <w:r w:rsidR="00221AC4">
        <w:rPr>
          <w:rFonts w:asciiTheme="minorHAnsi" w:hAnsiTheme="minorHAnsi" w:cstheme="minorHAnsi"/>
        </w:rPr>
        <w:t xml:space="preserve">and work in the ARM Committee on </w:t>
      </w:r>
      <w:r w:rsidR="005A2FB9">
        <w:rPr>
          <w:rFonts w:asciiTheme="minorHAnsi" w:hAnsiTheme="minorHAnsi" w:cstheme="minorHAnsi"/>
        </w:rPr>
        <w:t>the provision of AtoN to support a MASS environment. The approach was considered flexible to adapt to the change</w:t>
      </w:r>
      <w:r w:rsidR="00FD73FF">
        <w:rPr>
          <w:rFonts w:asciiTheme="minorHAnsi" w:hAnsiTheme="minorHAnsi" w:cstheme="minorHAnsi"/>
        </w:rPr>
        <w:t xml:space="preserve">s that are expected as MASS, along with operational, technical and regulatory aspects, continues to evolve. </w:t>
      </w:r>
      <w:r w:rsidR="00B83947">
        <w:rPr>
          <w:rFonts w:asciiTheme="minorHAnsi" w:hAnsiTheme="minorHAnsi" w:cstheme="minorHAnsi"/>
        </w:rPr>
        <w:t xml:space="preserve"> </w:t>
      </w:r>
    </w:p>
    <w:p w14:paraId="55E18F83" w14:textId="22D8BF22" w:rsidR="001134DA" w:rsidRDefault="005C453D" w:rsidP="00545B2E">
      <w:pPr>
        <w:pStyle w:val="BodyTex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Noting th</w:t>
      </w:r>
      <w:r w:rsidR="00467CB2">
        <w:rPr>
          <w:rFonts w:asciiTheme="minorHAnsi" w:hAnsiTheme="minorHAnsi" w:cstheme="minorHAnsi"/>
        </w:rPr>
        <w:t xml:space="preserve">e desire to complete the document at DTEC4, an intersessional </w:t>
      </w:r>
      <w:r w:rsidR="00F42EF4">
        <w:rPr>
          <w:rFonts w:asciiTheme="minorHAnsi" w:hAnsiTheme="minorHAnsi" w:cstheme="minorHAnsi"/>
        </w:rPr>
        <w:t>drafting</w:t>
      </w:r>
      <w:r w:rsidR="005849BA">
        <w:rPr>
          <w:rFonts w:asciiTheme="minorHAnsi" w:hAnsiTheme="minorHAnsi" w:cstheme="minorHAnsi"/>
        </w:rPr>
        <w:t xml:space="preserve"> group meeting </w:t>
      </w:r>
      <w:r w:rsidR="00B36E78">
        <w:rPr>
          <w:rFonts w:asciiTheme="minorHAnsi" w:hAnsiTheme="minorHAnsi" w:cstheme="minorHAnsi"/>
        </w:rPr>
        <w:t xml:space="preserve">to consider feedback and </w:t>
      </w:r>
      <w:r w:rsidR="00F42EF4">
        <w:rPr>
          <w:rFonts w:asciiTheme="minorHAnsi" w:hAnsiTheme="minorHAnsi" w:cstheme="minorHAnsi"/>
        </w:rPr>
        <w:t>refine the Guideline will</w:t>
      </w:r>
      <w:r w:rsidR="005849BA">
        <w:rPr>
          <w:rFonts w:asciiTheme="minorHAnsi" w:hAnsiTheme="minorHAnsi" w:cstheme="minorHAnsi"/>
        </w:rPr>
        <w:t xml:space="preserve"> be held on </w:t>
      </w:r>
      <w:r w:rsidR="00671F48">
        <w:rPr>
          <w:rFonts w:asciiTheme="minorHAnsi" w:hAnsiTheme="minorHAnsi" w:cstheme="minorHAnsi"/>
        </w:rPr>
        <w:t xml:space="preserve">Monday, </w:t>
      </w:r>
      <w:r w:rsidR="00885D21">
        <w:rPr>
          <w:rFonts w:asciiTheme="minorHAnsi" w:hAnsiTheme="minorHAnsi" w:cstheme="minorHAnsi"/>
        </w:rPr>
        <w:t xml:space="preserve">13 </w:t>
      </w:r>
      <w:r w:rsidR="00CA6BC6">
        <w:rPr>
          <w:rFonts w:asciiTheme="minorHAnsi" w:hAnsiTheme="minorHAnsi" w:cstheme="minorHAnsi"/>
        </w:rPr>
        <w:t>Jan</w:t>
      </w:r>
      <w:r w:rsidR="00885D21">
        <w:rPr>
          <w:rFonts w:asciiTheme="minorHAnsi" w:hAnsiTheme="minorHAnsi" w:cstheme="minorHAnsi"/>
        </w:rPr>
        <w:t>uary 2025</w:t>
      </w:r>
      <w:r w:rsidR="007024FD">
        <w:rPr>
          <w:rFonts w:asciiTheme="minorHAnsi" w:hAnsiTheme="minorHAnsi" w:cstheme="minorHAnsi"/>
        </w:rPr>
        <w:t xml:space="preserve"> from</w:t>
      </w:r>
      <w:r w:rsidR="00CA6BC6">
        <w:rPr>
          <w:rFonts w:asciiTheme="minorHAnsi" w:hAnsiTheme="minorHAnsi" w:cstheme="minorHAnsi"/>
        </w:rPr>
        <w:t xml:space="preserve"> 0900-1030</w:t>
      </w:r>
      <w:r w:rsidR="003B7F2B">
        <w:rPr>
          <w:rFonts w:asciiTheme="minorHAnsi" w:hAnsiTheme="minorHAnsi" w:cstheme="minorHAnsi"/>
        </w:rPr>
        <w:t xml:space="preserve"> UTC</w:t>
      </w:r>
      <w:r w:rsidR="00CA6BC6">
        <w:rPr>
          <w:rFonts w:asciiTheme="minorHAnsi" w:hAnsiTheme="minorHAnsi" w:cstheme="minorHAnsi"/>
        </w:rPr>
        <w:t xml:space="preserve"> in the DTEC </w:t>
      </w:r>
      <w:hyperlink r:id="rId11" w:history="1">
        <w:r w:rsidR="00CA6BC6" w:rsidRPr="003915F9">
          <w:rPr>
            <w:rStyle w:val="Hyperlink"/>
            <w:rFonts w:asciiTheme="minorHAnsi" w:hAnsiTheme="minorHAnsi" w:cstheme="minorHAnsi"/>
          </w:rPr>
          <w:t>WG2 Plenary MSTeams</w:t>
        </w:r>
      </w:hyperlink>
      <w:r w:rsidR="00CA6BC6">
        <w:rPr>
          <w:rFonts w:asciiTheme="minorHAnsi" w:hAnsiTheme="minorHAnsi" w:cstheme="minorHAnsi"/>
        </w:rPr>
        <w:t xml:space="preserve"> room</w:t>
      </w:r>
      <w:r w:rsidR="00B36E78">
        <w:rPr>
          <w:rFonts w:asciiTheme="minorHAnsi" w:hAnsiTheme="minorHAnsi" w:cstheme="minorHAnsi"/>
        </w:rPr>
        <w:t xml:space="preserve">.  Those who are interested in </w:t>
      </w:r>
      <w:r w:rsidR="003915F9">
        <w:rPr>
          <w:rFonts w:asciiTheme="minorHAnsi" w:hAnsiTheme="minorHAnsi" w:cstheme="minorHAnsi"/>
        </w:rPr>
        <w:t>taking part</w:t>
      </w:r>
      <w:r w:rsidR="00F42EF4">
        <w:rPr>
          <w:rFonts w:asciiTheme="minorHAnsi" w:hAnsiTheme="minorHAnsi" w:cstheme="minorHAnsi"/>
        </w:rPr>
        <w:t xml:space="preserve"> in the review are asked to contact J Carson-Jackson (</w:t>
      </w:r>
      <w:hyperlink r:id="rId12" w:history="1">
        <w:r w:rsidR="00F42EF4" w:rsidRPr="00303DE7">
          <w:rPr>
            <w:rStyle w:val="Hyperlink"/>
            <w:rFonts w:asciiTheme="minorHAnsi" w:hAnsiTheme="minorHAnsi" w:cstheme="minorHAnsi"/>
          </w:rPr>
          <w:t>jillian@jcjconsulting.net</w:t>
        </w:r>
      </w:hyperlink>
      <w:r w:rsidR="00F42EF4">
        <w:rPr>
          <w:rFonts w:asciiTheme="minorHAnsi" w:hAnsiTheme="minorHAnsi" w:cstheme="minorHAnsi"/>
        </w:rPr>
        <w:t xml:space="preserve">) by </w:t>
      </w:r>
      <w:r w:rsidR="00885D21">
        <w:rPr>
          <w:rFonts w:asciiTheme="minorHAnsi" w:hAnsiTheme="minorHAnsi" w:cstheme="minorHAnsi"/>
        </w:rPr>
        <w:t>7 January 2025</w:t>
      </w:r>
      <w:r w:rsidR="003915F9">
        <w:rPr>
          <w:rFonts w:asciiTheme="minorHAnsi" w:hAnsiTheme="minorHAnsi" w:cstheme="minorHAnsi"/>
        </w:rPr>
        <w:t>.</w:t>
      </w:r>
      <w:r w:rsidR="00183066">
        <w:rPr>
          <w:rFonts w:asciiTheme="minorHAnsi" w:hAnsiTheme="minorHAnsi" w:cstheme="minorHAnsi"/>
        </w:rPr>
        <w:t xml:space="preserve"> </w:t>
      </w:r>
      <w:r w:rsidR="001134DA">
        <w:rPr>
          <w:rFonts w:asciiTheme="minorHAnsi" w:hAnsiTheme="minorHAnsi" w:cstheme="minorHAnsi"/>
        </w:rPr>
        <w:t xml:space="preserve">Related to the cross-committee input into the document a folder has been created on the IALA MASS TF </w:t>
      </w:r>
      <w:proofErr w:type="spellStart"/>
      <w:r w:rsidR="001134DA">
        <w:rPr>
          <w:rFonts w:asciiTheme="minorHAnsi" w:hAnsiTheme="minorHAnsi" w:cstheme="minorHAnsi"/>
        </w:rPr>
        <w:t>fileshare</w:t>
      </w:r>
      <w:proofErr w:type="spellEnd"/>
      <w:r w:rsidR="001134DA">
        <w:rPr>
          <w:rFonts w:asciiTheme="minorHAnsi" w:hAnsiTheme="minorHAnsi" w:cstheme="minorHAnsi"/>
        </w:rPr>
        <w:t xml:space="preserve"> for the </w:t>
      </w:r>
      <w:r w:rsidR="008F487E">
        <w:rPr>
          <w:rFonts w:asciiTheme="minorHAnsi" w:hAnsiTheme="minorHAnsi" w:cstheme="minorHAnsi"/>
        </w:rPr>
        <w:t xml:space="preserve">IALA MASS Guideline Intersessional Task Group meetings.  </w:t>
      </w:r>
      <w:r w:rsidR="001134DA">
        <w:rPr>
          <w:rFonts w:asciiTheme="minorHAnsi" w:hAnsiTheme="minorHAnsi" w:cstheme="minorHAnsi"/>
        </w:rPr>
        <w:t xml:space="preserve"> </w:t>
      </w:r>
    </w:p>
    <w:p w14:paraId="469D927D" w14:textId="77777777" w:rsidR="00B37CF2" w:rsidRPr="00392AB5" w:rsidRDefault="00B37CF2" w:rsidP="00B37CF2">
      <w:pPr>
        <w:pStyle w:val="Heading1"/>
        <w:spacing w:after="120"/>
      </w:pPr>
      <w:r w:rsidRPr="00392AB5">
        <w:t xml:space="preserve">Action requested </w:t>
      </w:r>
    </w:p>
    <w:p w14:paraId="3F643753" w14:textId="30C1BE97" w:rsidR="002E0A57" w:rsidRPr="004030B8" w:rsidRDefault="002E0A57" w:rsidP="00FD1F20">
      <w:pPr>
        <w:pStyle w:val="BodyText"/>
        <w:spacing w:before="60" w:after="60"/>
        <w:rPr>
          <w:rFonts w:ascii="Calibri" w:hAnsi="Calibri"/>
        </w:rPr>
      </w:pPr>
      <w:r>
        <w:rPr>
          <w:rFonts w:ascii="Calibri" w:hAnsi="Calibri"/>
        </w:rPr>
        <w:t>T</w:t>
      </w:r>
      <w:r w:rsidRPr="002E2012">
        <w:rPr>
          <w:rFonts w:asciiTheme="minorHAnsi" w:hAnsiTheme="minorHAnsi" w:cstheme="minorHAnsi"/>
        </w:rPr>
        <w:t xml:space="preserve">he </w:t>
      </w:r>
      <w:r w:rsidR="00994B9B">
        <w:rPr>
          <w:rFonts w:asciiTheme="minorHAnsi" w:hAnsiTheme="minorHAnsi" w:cstheme="minorHAnsi"/>
        </w:rPr>
        <w:t xml:space="preserve">members of the </w:t>
      </w:r>
      <w:r>
        <w:rPr>
          <w:rFonts w:asciiTheme="minorHAnsi" w:hAnsiTheme="minorHAnsi" w:cstheme="minorHAnsi"/>
        </w:rPr>
        <w:t>ENG, ARM and VTS c</w:t>
      </w:r>
      <w:r w:rsidRPr="002E2012">
        <w:rPr>
          <w:rFonts w:asciiTheme="minorHAnsi" w:hAnsiTheme="minorHAnsi" w:cstheme="minorHAnsi"/>
        </w:rPr>
        <w:t>ommittee</w:t>
      </w:r>
      <w:r>
        <w:rPr>
          <w:rFonts w:asciiTheme="minorHAnsi" w:hAnsiTheme="minorHAnsi" w:cstheme="minorHAnsi"/>
        </w:rPr>
        <w:t xml:space="preserve">s as well as the IALA MASS TF are requested to: </w:t>
      </w:r>
    </w:p>
    <w:p w14:paraId="7D464638" w14:textId="2F4FF29C" w:rsidR="00CD1D6F" w:rsidRPr="00FD1F20" w:rsidRDefault="00CD1D6F" w:rsidP="004030B8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Note the status of the draft Recommendation and Guideline regarding MASS in the context of IALA members</w:t>
      </w:r>
      <w:r w:rsidR="005971C7">
        <w:rPr>
          <w:rFonts w:ascii="Calibri" w:hAnsi="Calibri"/>
        </w:rPr>
        <w:t xml:space="preserve">, with the anticipation that both documents will be completed at DTEC4. </w:t>
      </w:r>
    </w:p>
    <w:p w14:paraId="65BE4C62" w14:textId="700B850E" w:rsidR="00C96005" w:rsidRPr="00FD1F20" w:rsidRDefault="002E0A57" w:rsidP="004030B8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Theme="minorHAnsi" w:hAnsiTheme="minorHAnsi" w:cstheme="minorHAnsi"/>
        </w:rPr>
        <w:t>N</w:t>
      </w:r>
      <w:r w:rsidRPr="000B76A1">
        <w:rPr>
          <w:rFonts w:ascii="Calibri" w:hAnsi="Calibri"/>
        </w:rPr>
        <w:t>ote</w:t>
      </w:r>
      <w:r>
        <w:rPr>
          <w:rFonts w:ascii="Calibri" w:hAnsi="Calibri"/>
        </w:rPr>
        <w:t xml:space="preserve"> </w:t>
      </w:r>
      <w:r w:rsidRPr="004030B8">
        <w:rPr>
          <w:rFonts w:asciiTheme="minorHAnsi" w:hAnsiTheme="minorHAnsi" w:cstheme="minorHAnsi"/>
        </w:rPr>
        <w:t xml:space="preserve">the </w:t>
      </w:r>
      <w:r w:rsidR="007C7616">
        <w:rPr>
          <w:rFonts w:asciiTheme="minorHAnsi" w:hAnsiTheme="minorHAnsi" w:cstheme="minorHAnsi"/>
        </w:rPr>
        <w:t xml:space="preserve">comments of the DTEC Committee on the </w:t>
      </w:r>
      <w:r>
        <w:rPr>
          <w:rFonts w:asciiTheme="minorHAnsi" w:hAnsiTheme="minorHAnsi" w:cstheme="minorHAnsi"/>
        </w:rPr>
        <w:t xml:space="preserve">draft informative </w:t>
      </w:r>
      <w:r w:rsidRPr="00554221">
        <w:rPr>
          <w:rFonts w:asciiTheme="minorHAnsi" w:hAnsiTheme="minorHAnsi" w:cstheme="minorHAnsi"/>
          <w:i/>
          <w:iCs/>
        </w:rPr>
        <w:t>Recommendation on MASS and Marine AtoN</w:t>
      </w:r>
      <w:r w:rsidR="00363CD6">
        <w:rPr>
          <w:rFonts w:asciiTheme="minorHAnsi" w:hAnsiTheme="minorHAnsi" w:cstheme="minorHAnsi"/>
          <w:i/>
          <w:iCs/>
        </w:rPr>
        <w:t xml:space="preserve"> </w:t>
      </w:r>
      <w:r w:rsidR="00363CD6" w:rsidRPr="00FD1F20">
        <w:rPr>
          <w:rFonts w:asciiTheme="minorHAnsi" w:hAnsiTheme="minorHAnsi" w:cstheme="minorHAnsi"/>
        </w:rPr>
        <w:t xml:space="preserve">and </w:t>
      </w:r>
      <w:r w:rsidR="002977CE">
        <w:rPr>
          <w:rFonts w:asciiTheme="minorHAnsi" w:hAnsiTheme="minorHAnsi" w:cstheme="minorHAnsi"/>
        </w:rPr>
        <w:t>provide comments</w:t>
      </w:r>
      <w:r w:rsidR="00363CD6" w:rsidRPr="00FD1F20">
        <w:rPr>
          <w:rFonts w:asciiTheme="minorHAnsi" w:hAnsiTheme="minorHAnsi" w:cstheme="minorHAnsi"/>
        </w:rPr>
        <w:t xml:space="preserve"> as appropriate</w:t>
      </w:r>
      <w:r>
        <w:rPr>
          <w:rFonts w:asciiTheme="minorHAnsi" w:hAnsiTheme="minorHAnsi" w:cstheme="minorHAnsi"/>
        </w:rPr>
        <w:t>.</w:t>
      </w:r>
    </w:p>
    <w:p w14:paraId="04FA58AD" w14:textId="18561F64" w:rsidR="00623060" w:rsidRPr="004030B8" w:rsidRDefault="005C453D" w:rsidP="004030B8">
      <w:pPr>
        <w:pStyle w:val="BodyText"/>
        <w:numPr>
          <w:ilvl w:val="0"/>
          <w:numId w:val="22"/>
        </w:numPr>
        <w:spacing w:before="60" w:after="60"/>
        <w:ind w:hanging="357"/>
        <w:rPr>
          <w:rFonts w:ascii="Calibri" w:hAnsi="Calibri"/>
        </w:rPr>
      </w:pPr>
      <w:r>
        <w:rPr>
          <w:rFonts w:ascii="Calibri" w:hAnsi="Calibri"/>
        </w:rPr>
        <w:t>Note</w:t>
      </w:r>
      <w:r w:rsidR="004030B8">
        <w:rPr>
          <w:rFonts w:ascii="Calibri" w:hAnsi="Calibri"/>
        </w:rPr>
        <w:t xml:space="preserve"> </w:t>
      </w:r>
      <w:r w:rsidR="00B32523" w:rsidRPr="004030B8">
        <w:rPr>
          <w:rFonts w:asciiTheme="minorHAnsi" w:hAnsiTheme="minorHAnsi" w:cstheme="minorHAnsi"/>
        </w:rPr>
        <w:t xml:space="preserve">the </w:t>
      </w:r>
      <w:r w:rsidR="006C6C67">
        <w:rPr>
          <w:rFonts w:asciiTheme="minorHAnsi" w:hAnsiTheme="minorHAnsi" w:cstheme="minorHAnsi"/>
        </w:rPr>
        <w:t xml:space="preserve">draft </w:t>
      </w:r>
      <w:r w:rsidR="004C48CE">
        <w:rPr>
          <w:rFonts w:asciiTheme="minorHAnsi" w:hAnsiTheme="minorHAnsi" w:cstheme="minorHAnsi"/>
        </w:rPr>
        <w:t xml:space="preserve">IALA Guideline on developments and implementations of </w:t>
      </w:r>
      <w:r w:rsidR="009B50B7">
        <w:rPr>
          <w:rFonts w:asciiTheme="minorHAnsi" w:hAnsiTheme="minorHAnsi" w:cstheme="minorHAnsi"/>
        </w:rPr>
        <w:t>M</w:t>
      </w:r>
      <w:r w:rsidR="004C48CE">
        <w:rPr>
          <w:rFonts w:asciiTheme="minorHAnsi" w:hAnsiTheme="minorHAnsi" w:cstheme="minorHAnsi"/>
        </w:rPr>
        <w:t xml:space="preserve">aritime </w:t>
      </w:r>
      <w:r w:rsidR="009B50B7">
        <w:rPr>
          <w:rFonts w:asciiTheme="minorHAnsi" w:hAnsiTheme="minorHAnsi" w:cstheme="minorHAnsi"/>
        </w:rPr>
        <w:t>A</w:t>
      </w:r>
      <w:r w:rsidR="004C48CE">
        <w:rPr>
          <w:rFonts w:asciiTheme="minorHAnsi" w:hAnsiTheme="minorHAnsi" w:cstheme="minorHAnsi"/>
        </w:rPr>
        <w:t xml:space="preserve">utonomous </w:t>
      </w:r>
      <w:r w:rsidR="009B50B7">
        <w:rPr>
          <w:rFonts w:asciiTheme="minorHAnsi" w:hAnsiTheme="minorHAnsi" w:cstheme="minorHAnsi"/>
        </w:rPr>
        <w:t>S</w:t>
      </w:r>
      <w:r w:rsidR="004C48CE">
        <w:rPr>
          <w:rFonts w:asciiTheme="minorHAnsi" w:hAnsiTheme="minorHAnsi" w:cstheme="minorHAnsi"/>
        </w:rPr>
        <w:t xml:space="preserve">urface </w:t>
      </w:r>
      <w:r w:rsidR="009B50B7">
        <w:rPr>
          <w:rFonts w:asciiTheme="minorHAnsi" w:hAnsiTheme="minorHAnsi" w:cstheme="minorHAnsi"/>
        </w:rPr>
        <w:t>S</w:t>
      </w:r>
      <w:r w:rsidR="004C48CE">
        <w:rPr>
          <w:rFonts w:asciiTheme="minorHAnsi" w:hAnsiTheme="minorHAnsi" w:cstheme="minorHAnsi"/>
        </w:rPr>
        <w:t>hips (MASS) for coastal authorities</w:t>
      </w:r>
      <w:r w:rsidR="006C6C67">
        <w:rPr>
          <w:rFonts w:asciiTheme="minorHAnsi" w:hAnsiTheme="minorHAnsi" w:cstheme="minorHAnsi"/>
        </w:rPr>
        <w:t xml:space="preserve">. </w:t>
      </w:r>
    </w:p>
    <w:p w14:paraId="4EE375C6" w14:textId="32D153FE" w:rsidR="005F2AB5" w:rsidRDefault="005C453D" w:rsidP="006C6C67">
      <w:pPr>
        <w:pStyle w:val="BodyText"/>
        <w:numPr>
          <w:ilvl w:val="0"/>
          <w:numId w:val="22"/>
        </w:numPr>
        <w:spacing w:before="60" w:after="60"/>
        <w:rPr>
          <w:rFonts w:ascii="Calibri" w:hAnsi="Calibri"/>
        </w:rPr>
      </w:pPr>
      <w:r>
        <w:rPr>
          <w:rFonts w:ascii="Calibri" w:hAnsi="Calibri"/>
        </w:rPr>
        <w:lastRenderedPageBreak/>
        <w:t>Provide</w:t>
      </w:r>
      <w:r w:rsidR="006C6C67" w:rsidRPr="006C6C67">
        <w:rPr>
          <w:rFonts w:ascii="Calibri" w:hAnsi="Calibri"/>
        </w:rPr>
        <w:t xml:space="preserve"> feedback on the attached </w:t>
      </w:r>
      <w:r w:rsidR="006C6C67">
        <w:rPr>
          <w:rFonts w:ascii="Calibri" w:hAnsi="Calibri"/>
        </w:rPr>
        <w:t xml:space="preserve">draft </w:t>
      </w:r>
      <w:r w:rsidR="004C48CE">
        <w:rPr>
          <w:rFonts w:ascii="Calibri" w:hAnsi="Calibri"/>
        </w:rPr>
        <w:t>Guideline</w:t>
      </w:r>
      <w:r w:rsidR="006C6C67" w:rsidRPr="006C6C67">
        <w:rPr>
          <w:rFonts w:ascii="Calibri" w:hAnsi="Calibri"/>
        </w:rPr>
        <w:t xml:space="preserve">, if any, and forward the documents to </w:t>
      </w:r>
      <w:r w:rsidR="005F2AB5">
        <w:rPr>
          <w:rFonts w:ascii="Calibri" w:hAnsi="Calibri"/>
        </w:rPr>
        <w:t xml:space="preserve">the intersessional drafting group meeting, as well as </w:t>
      </w:r>
      <w:r w:rsidR="009F6171">
        <w:rPr>
          <w:rFonts w:ascii="Calibri" w:hAnsi="Calibri"/>
        </w:rPr>
        <w:t>DTEC</w:t>
      </w:r>
      <w:r w:rsidR="00263E5F">
        <w:rPr>
          <w:rFonts w:ascii="Calibri" w:hAnsi="Calibri"/>
        </w:rPr>
        <w:t>4</w:t>
      </w:r>
      <w:r w:rsidR="00331F07">
        <w:rPr>
          <w:rFonts w:ascii="Calibri" w:hAnsi="Calibri"/>
        </w:rPr>
        <w:t>, noting specific areas of expertise and comments included within the draft guideline</w:t>
      </w:r>
      <w:r w:rsidR="005F2AB5">
        <w:rPr>
          <w:rFonts w:ascii="Calibri" w:hAnsi="Calibri"/>
        </w:rPr>
        <w:t>.</w:t>
      </w:r>
    </w:p>
    <w:p w14:paraId="45181E8D" w14:textId="5F1CED47" w:rsidR="006C6C67" w:rsidRPr="006C6C67" w:rsidRDefault="005971C7" w:rsidP="006C6C67">
      <w:pPr>
        <w:pStyle w:val="BodyText"/>
        <w:numPr>
          <w:ilvl w:val="0"/>
          <w:numId w:val="22"/>
        </w:numPr>
        <w:spacing w:before="60" w:after="60"/>
        <w:rPr>
          <w:rFonts w:ascii="Calibri" w:hAnsi="Calibri"/>
        </w:rPr>
      </w:pPr>
      <w:r>
        <w:rPr>
          <w:rFonts w:ascii="Calibri" w:hAnsi="Calibri"/>
        </w:rPr>
        <w:t>Consider</w:t>
      </w:r>
      <w:r w:rsidR="00994B9B">
        <w:rPr>
          <w:rFonts w:ascii="Calibri" w:hAnsi="Calibri"/>
        </w:rPr>
        <w:t xml:space="preserve"> participating in the intersessional draft group session scheduled for </w:t>
      </w:r>
      <w:r w:rsidR="00671F48">
        <w:rPr>
          <w:rFonts w:ascii="Calibri" w:hAnsi="Calibri"/>
        </w:rPr>
        <w:t>Monday, 13 January 2025</w:t>
      </w:r>
      <w:r w:rsidR="00263E5F">
        <w:rPr>
          <w:rFonts w:ascii="Calibri" w:hAnsi="Calibri"/>
        </w:rPr>
        <w:t xml:space="preserve">.   </w:t>
      </w:r>
    </w:p>
    <w:sectPr w:rsidR="006C6C67" w:rsidRPr="006C6C67" w:rsidSect="00D11CB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42E06" w14:textId="77777777" w:rsidR="00ED62B4" w:rsidRDefault="00ED62B4" w:rsidP="00362CD9">
      <w:r>
        <w:separator/>
      </w:r>
    </w:p>
  </w:endnote>
  <w:endnote w:type="continuationSeparator" w:id="0">
    <w:p w14:paraId="76DE1E81" w14:textId="77777777" w:rsidR="00ED62B4" w:rsidRDefault="00ED62B4" w:rsidP="00362CD9">
      <w:r>
        <w:continuationSeparator/>
      </w:r>
    </w:p>
  </w:endnote>
  <w:endnote w:type="continuationNotice" w:id="1">
    <w:p w14:paraId="72CD05F4" w14:textId="77777777" w:rsidR="00ED62B4" w:rsidRDefault="00ED62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panose1 w:val="020B0704020202020204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590E1" w14:textId="77777777" w:rsidR="00493AAF" w:rsidRDefault="00493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D3D4C" w14:textId="77777777" w:rsidR="00B069BF" w:rsidRPr="00160A86" w:rsidRDefault="00B069BF" w:rsidP="00160A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67598" w14:textId="77777777" w:rsidR="00493AAF" w:rsidRDefault="00493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626B3" w14:textId="77777777" w:rsidR="00ED62B4" w:rsidRDefault="00ED62B4" w:rsidP="00362CD9">
      <w:r>
        <w:separator/>
      </w:r>
    </w:p>
  </w:footnote>
  <w:footnote w:type="continuationSeparator" w:id="0">
    <w:p w14:paraId="74BA4E65" w14:textId="77777777" w:rsidR="00ED62B4" w:rsidRDefault="00ED62B4" w:rsidP="00362CD9">
      <w:r>
        <w:continuationSeparator/>
      </w:r>
    </w:p>
  </w:footnote>
  <w:footnote w:type="continuationNotice" w:id="1">
    <w:p w14:paraId="058A385B" w14:textId="77777777" w:rsidR="00ED62B4" w:rsidRDefault="00ED62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6F6BB" w14:textId="77777777" w:rsidR="00493AAF" w:rsidRDefault="00493A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19FA4" w14:textId="6345AAA1" w:rsidR="00B069BF" w:rsidRDefault="00B069BF">
    <w:pPr>
      <w:pStyle w:val="BodyText"/>
      <w:spacing w:line="14" w:lineRule="auto"/>
      <w:rPr>
        <w:sz w:val="20"/>
      </w:rPr>
    </w:pPr>
    <w:r>
      <w:rPr>
        <w:noProof/>
        <w:lang w:val="en-AU" w:eastAsia="en-AU"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BC288" w14:textId="77777777" w:rsidR="00493AAF" w:rsidRDefault="00493A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33F"/>
    <w:multiLevelType w:val="hybridMultilevel"/>
    <w:tmpl w:val="2B3E2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42A"/>
    <w:multiLevelType w:val="hybridMultilevel"/>
    <w:tmpl w:val="FB082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D6F"/>
    <w:multiLevelType w:val="hybridMultilevel"/>
    <w:tmpl w:val="77A69C62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C157FC"/>
    <w:multiLevelType w:val="hybridMultilevel"/>
    <w:tmpl w:val="9186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318C">
      <w:numFmt w:val="bullet"/>
      <w:lvlText w:val="•"/>
      <w:lvlJc w:val="left"/>
      <w:pPr>
        <w:ind w:left="3240" w:hanging="144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8398B"/>
    <w:multiLevelType w:val="hybridMultilevel"/>
    <w:tmpl w:val="6CC09B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50D01"/>
    <w:multiLevelType w:val="hybridMultilevel"/>
    <w:tmpl w:val="286E70A4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8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5AE7291"/>
    <w:multiLevelType w:val="hybridMultilevel"/>
    <w:tmpl w:val="C5028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8628E5"/>
    <w:multiLevelType w:val="hybridMultilevel"/>
    <w:tmpl w:val="8196D4FA"/>
    <w:lvl w:ilvl="0" w:tplc="0C09000F">
      <w:start w:val="1"/>
      <w:numFmt w:val="decimal"/>
      <w:lvlText w:val="%1."/>
      <w:lvlJc w:val="left"/>
      <w:pPr>
        <w:ind w:left="717" w:hanging="360"/>
      </w:pPr>
    </w:lvl>
    <w:lvl w:ilvl="1" w:tplc="0C090019" w:tentative="1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B064A3"/>
    <w:multiLevelType w:val="hybridMultilevel"/>
    <w:tmpl w:val="ECE47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276">
    <w:abstractNumId w:val="21"/>
  </w:num>
  <w:num w:numId="2" w16cid:durableId="1630279492">
    <w:abstractNumId w:val="16"/>
  </w:num>
  <w:num w:numId="3" w16cid:durableId="972632913">
    <w:abstractNumId w:val="4"/>
  </w:num>
  <w:num w:numId="4" w16cid:durableId="1845582441">
    <w:abstractNumId w:val="24"/>
  </w:num>
  <w:num w:numId="5" w16cid:durableId="1794909171">
    <w:abstractNumId w:val="11"/>
  </w:num>
  <w:num w:numId="6" w16cid:durableId="2047607841">
    <w:abstractNumId w:val="10"/>
  </w:num>
  <w:num w:numId="7" w16cid:durableId="1195001424">
    <w:abstractNumId w:val="18"/>
  </w:num>
  <w:num w:numId="8" w16cid:durableId="484592024">
    <w:abstractNumId w:val="17"/>
  </w:num>
  <w:num w:numId="9" w16cid:durableId="1273628316">
    <w:abstractNumId w:val="23"/>
  </w:num>
  <w:num w:numId="10" w16cid:durableId="1389184989">
    <w:abstractNumId w:val="9"/>
  </w:num>
  <w:num w:numId="11" w16cid:durableId="642388042">
    <w:abstractNumId w:val="19"/>
  </w:num>
  <w:num w:numId="12" w16cid:durableId="1326931072">
    <w:abstractNumId w:val="13"/>
  </w:num>
  <w:num w:numId="13" w16cid:durableId="1518496432">
    <w:abstractNumId w:val="12"/>
  </w:num>
  <w:num w:numId="14" w16cid:durableId="145903705">
    <w:abstractNumId w:val="8"/>
  </w:num>
  <w:num w:numId="15" w16cid:durableId="763499256">
    <w:abstractNumId w:val="15"/>
  </w:num>
  <w:num w:numId="16" w16cid:durableId="1559976005">
    <w:abstractNumId w:val="0"/>
  </w:num>
  <w:num w:numId="17" w16cid:durableId="1519924292">
    <w:abstractNumId w:val="14"/>
  </w:num>
  <w:num w:numId="18" w16cid:durableId="956838791">
    <w:abstractNumId w:val="1"/>
  </w:num>
  <w:num w:numId="19" w16cid:durableId="1890915675">
    <w:abstractNumId w:val="7"/>
  </w:num>
  <w:num w:numId="20" w16cid:durableId="1970278976">
    <w:abstractNumId w:val="3"/>
  </w:num>
  <w:num w:numId="21" w16cid:durableId="625702755">
    <w:abstractNumId w:val="5"/>
  </w:num>
  <w:num w:numId="22" w16cid:durableId="832184548">
    <w:abstractNumId w:val="20"/>
  </w:num>
  <w:num w:numId="23" w16cid:durableId="1225602394">
    <w:abstractNumId w:val="2"/>
  </w:num>
  <w:num w:numId="24" w16cid:durableId="459037742">
    <w:abstractNumId w:val="6"/>
  </w:num>
  <w:num w:numId="25" w16cid:durableId="720863229">
    <w:abstractNumId w:val="22"/>
  </w:num>
  <w:numIdMacAtCleanup w:val="2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lisa Nechyporuk">
    <w15:presenceInfo w15:providerId="AD" w15:userId="S::ane@iala.int::049e4621-d5c2-4972-a621-7bb87be664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 w:grammar="clean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55C2"/>
    <w:rsid w:val="000108BC"/>
    <w:rsid w:val="00012048"/>
    <w:rsid w:val="00012140"/>
    <w:rsid w:val="00014106"/>
    <w:rsid w:val="000150DD"/>
    <w:rsid w:val="00021388"/>
    <w:rsid w:val="00023EE6"/>
    <w:rsid w:val="00030862"/>
    <w:rsid w:val="0003092C"/>
    <w:rsid w:val="000338E6"/>
    <w:rsid w:val="0003697E"/>
    <w:rsid w:val="00036A03"/>
    <w:rsid w:val="00036B9E"/>
    <w:rsid w:val="00037DF4"/>
    <w:rsid w:val="0004053F"/>
    <w:rsid w:val="0004178B"/>
    <w:rsid w:val="00043124"/>
    <w:rsid w:val="00045703"/>
    <w:rsid w:val="0004700E"/>
    <w:rsid w:val="00051CAD"/>
    <w:rsid w:val="00056536"/>
    <w:rsid w:val="00057045"/>
    <w:rsid w:val="00062280"/>
    <w:rsid w:val="00070C13"/>
    <w:rsid w:val="000715C9"/>
    <w:rsid w:val="00082C2A"/>
    <w:rsid w:val="00083D27"/>
    <w:rsid w:val="00084F33"/>
    <w:rsid w:val="00084FC2"/>
    <w:rsid w:val="00086CCD"/>
    <w:rsid w:val="0008762C"/>
    <w:rsid w:val="00095C52"/>
    <w:rsid w:val="0009656A"/>
    <w:rsid w:val="0009784F"/>
    <w:rsid w:val="000A0617"/>
    <w:rsid w:val="000A48A2"/>
    <w:rsid w:val="000A757A"/>
    <w:rsid w:val="000A77A7"/>
    <w:rsid w:val="000B00F0"/>
    <w:rsid w:val="000B0A84"/>
    <w:rsid w:val="000B1707"/>
    <w:rsid w:val="000B76A1"/>
    <w:rsid w:val="000B7A1B"/>
    <w:rsid w:val="000C0A5D"/>
    <w:rsid w:val="000C1B3E"/>
    <w:rsid w:val="000C2735"/>
    <w:rsid w:val="000C349E"/>
    <w:rsid w:val="000C590C"/>
    <w:rsid w:val="000C7DB1"/>
    <w:rsid w:val="000D2502"/>
    <w:rsid w:val="000D5FCB"/>
    <w:rsid w:val="000E1E63"/>
    <w:rsid w:val="000E60C6"/>
    <w:rsid w:val="000F192E"/>
    <w:rsid w:val="000F1EAF"/>
    <w:rsid w:val="000F6F53"/>
    <w:rsid w:val="001072DB"/>
    <w:rsid w:val="00110AE7"/>
    <w:rsid w:val="00113013"/>
    <w:rsid w:val="001134DA"/>
    <w:rsid w:val="00117D7B"/>
    <w:rsid w:val="001232EE"/>
    <w:rsid w:val="00125CD6"/>
    <w:rsid w:val="00134CF4"/>
    <w:rsid w:val="001372DD"/>
    <w:rsid w:val="00137ABD"/>
    <w:rsid w:val="00137B62"/>
    <w:rsid w:val="00140281"/>
    <w:rsid w:val="001414D5"/>
    <w:rsid w:val="00142929"/>
    <w:rsid w:val="0014350D"/>
    <w:rsid w:val="00144748"/>
    <w:rsid w:val="00146E5F"/>
    <w:rsid w:val="00156BDD"/>
    <w:rsid w:val="00160A86"/>
    <w:rsid w:val="00161495"/>
    <w:rsid w:val="00163451"/>
    <w:rsid w:val="00164525"/>
    <w:rsid w:val="00177619"/>
    <w:rsid w:val="00177F4D"/>
    <w:rsid w:val="00180DDA"/>
    <w:rsid w:val="00183066"/>
    <w:rsid w:val="00194974"/>
    <w:rsid w:val="001A5B99"/>
    <w:rsid w:val="001A7A01"/>
    <w:rsid w:val="001B2A2D"/>
    <w:rsid w:val="001B4C3C"/>
    <w:rsid w:val="001B5021"/>
    <w:rsid w:val="001B6D97"/>
    <w:rsid w:val="001B6DE1"/>
    <w:rsid w:val="001B737D"/>
    <w:rsid w:val="001C44A3"/>
    <w:rsid w:val="001C480D"/>
    <w:rsid w:val="001C550E"/>
    <w:rsid w:val="001C5B86"/>
    <w:rsid w:val="001C6B75"/>
    <w:rsid w:val="001C713E"/>
    <w:rsid w:val="001C71BA"/>
    <w:rsid w:val="001C71CB"/>
    <w:rsid w:val="001D0708"/>
    <w:rsid w:val="001D0E93"/>
    <w:rsid w:val="001D29E9"/>
    <w:rsid w:val="001D3D41"/>
    <w:rsid w:val="001D5E6E"/>
    <w:rsid w:val="001E0E15"/>
    <w:rsid w:val="001E1CB3"/>
    <w:rsid w:val="001E1E1C"/>
    <w:rsid w:val="001E6805"/>
    <w:rsid w:val="001E6E6A"/>
    <w:rsid w:val="001F0501"/>
    <w:rsid w:val="001F1305"/>
    <w:rsid w:val="001F528A"/>
    <w:rsid w:val="001F704E"/>
    <w:rsid w:val="00200EDB"/>
    <w:rsid w:val="00201722"/>
    <w:rsid w:val="00203E27"/>
    <w:rsid w:val="002125B0"/>
    <w:rsid w:val="00214533"/>
    <w:rsid w:val="002172F5"/>
    <w:rsid w:val="00221AC4"/>
    <w:rsid w:val="0022280E"/>
    <w:rsid w:val="00225153"/>
    <w:rsid w:val="00225D7A"/>
    <w:rsid w:val="002309C4"/>
    <w:rsid w:val="002323C8"/>
    <w:rsid w:val="00233C5F"/>
    <w:rsid w:val="002348B0"/>
    <w:rsid w:val="00243228"/>
    <w:rsid w:val="00245C96"/>
    <w:rsid w:val="00250DF9"/>
    <w:rsid w:val="00251483"/>
    <w:rsid w:val="00251D62"/>
    <w:rsid w:val="00252260"/>
    <w:rsid w:val="0025448D"/>
    <w:rsid w:val="00255CAA"/>
    <w:rsid w:val="00263E5F"/>
    <w:rsid w:val="00263FA5"/>
    <w:rsid w:val="00264305"/>
    <w:rsid w:val="002644BA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96BE0"/>
    <w:rsid w:val="002977CE"/>
    <w:rsid w:val="002A0346"/>
    <w:rsid w:val="002A0BC3"/>
    <w:rsid w:val="002A4487"/>
    <w:rsid w:val="002B1441"/>
    <w:rsid w:val="002B19DE"/>
    <w:rsid w:val="002B1C69"/>
    <w:rsid w:val="002B43EF"/>
    <w:rsid w:val="002B49E9"/>
    <w:rsid w:val="002B5803"/>
    <w:rsid w:val="002C0FDD"/>
    <w:rsid w:val="002C11EA"/>
    <w:rsid w:val="002C24C4"/>
    <w:rsid w:val="002C2E10"/>
    <w:rsid w:val="002C5734"/>
    <w:rsid w:val="002C632E"/>
    <w:rsid w:val="002D0F32"/>
    <w:rsid w:val="002D22AA"/>
    <w:rsid w:val="002D2D24"/>
    <w:rsid w:val="002D3E8B"/>
    <w:rsid w:val="002D4575"/>
    <w:rsid w:val="002D5C0C"/>
    <w:rsid w:val="002E03D1"/>
    <w:rsid w:val="002E0A57"/>
    <w:rsid w:val="002E13C8"/>
    <w:rsid w:val="002E2012"/>
    <w:rsid w:val="002E3FAE"/>
    <w:rsid w:val="002E5B92"/>
    <w:rsid w:val="002E6B74"/>
    <w:rsid w:val="002E6FCA"/>
    <w:rsid w:val="002F2B29"/>
    <w:rsid w:val="002F348D"/>
    <w:rsid w:val="002F4289"/>
    <w:rsid w:val="002F620F"/>
    <w:rsid w:val="002F72D6"/>
    <w:rsid w:val="00300BE0"/>
    <w:rsid w:val="003039D6"/>
    <w:rsid w:val="00304290"/>
    <w:rsid w:val="0030486A"/>
    <w:rsid w:val="0031476F"/>
    <w:rsid w:val="0032264B"/>
    <w:rsid w:val="00324EDD"/>
    <w:rsid w:val="00331F07"/>
    <w:rsid w:val="00340775"/>
    <w:rsid w:val="00340EBC"/>
    <w:rsid w:val="00341E78"/>
    <w:rsid w:val="0034211A"/>
    <w:rsid w:val="00346272"/>
    <w:rsid w:val="00346F80"/>
    <w:rsid w:val="00350AA4"/>
    <w:rsid w:val="00356CD0"/>
    <w:rsid w:val="00362CD9"/>
    <w:rsid w:val="00363CD6"/>
    <w:rsid w:val="00364098"/>
    <w:rsid w:val="003667F4"/>
    <w:rsid w:val="003735EB"/>
    <w:rsid w:val="00374629"/>
    <w:rsid w:val="003761CA"/>
    <w:rsid w:val="00377784"/>
    <w:rsid w:val="00380DAF"/>
    <w:rsid w:val="00380F8F"/>
    <w:rsid w:val="0038453A"/>
    <w:rsid w:val="00384AE0"/>
    <w:rsid w:val="0038694E"/>
    <w:rsid w:val="00387D74"/>
    <w:rsid w:val="003915F9"/>
    <w:rsid w:val="00391AE2"/>
    <w:rsid w:val="00392AB5"/>
    <w:rsid w:val="00394622"/>
    <w:rsid w:val="003961DA"/>
    <w:rsid w:val="003972CE"/>
    <w:rsid w:val="003A1147"/>
    <w:rsid w:val="003A5C3F"/>
    <w:rsid w:val="003B28F5"/>
    <w:rsid w:val="003B531B"/>
    <w:rsid w:val="003B7B7D"/>
    <w:rsid w:val="003B7F2B"/>
    <w:rsid w:val="003C089F"/>
    <w:rsid w:val="003C54CB"/>
    <w:rsid w:val="003C59C6"/>
    <w:rsid w:val="003C704D"/>
    <w:rsid w:val="003C7A2A"/>
    <w:rsid w:val="003D12A5"/>
    <w:rsid w:val="003D2DC1"/>
    <w:rsid w:val="003D49BA"/>
    <w:rsid w:val="003D69D0"/>
    <w:rsid w:val="003D6AE5"/>
    <w:rsid w:val="003E26CE"/>
    <w:rsid w:val="003F2918"/>
    <w:rsid w:val="003F430E"/>
    <w:rsid w:val="003F4457"/>
    <w:rsid w:val="003F5A87"/>
    <w:rsid w:val="003F607F"/>
    <w:rsid w:val="0040157F"/>
    <w:rsid w:val="0040164E"/>
    <w:rsid w:val="004030B8"/>
    <w:rsid w:val="00406161"/>
    <w:rsid w:val="004067EA"/>
    <w:rsid w:val="0041088C"/>
    <w:rsid w:val="00412DD0"/>
    <w:rsid w:val="00414B47"/>
    <w:rsid w:val="00420A38"/>
    <w:rsid w:val="0042591C"/>
    <w:rsid w:val="00426B50"/>
    <w:rsid w:val="00431B19"/>
    <w:rsid w:val="00433CF1"/>
    <w:rsid w:val="00434BF6"/>
    <w:rsid w:val="00435AE2"/>
    <w:rsid w:val="0044010F"/>
    <w:rsid w:val="0045169E"/>
    <w:rsid w:val="00452BCA"/>
    <w:rsid w:val="00455825"/>
    <w:rsid w:val="004601DF"/>
    <w:rsid w:val="004661AD"/>
    <w:rsid w:val="00467CB2"/>
    <w:rsid w:val="00472495"/>
    <w:rsid w:val="00474276"/>
    <w:rsid w:val="0047523B"/>
    <w:rsid w:val="0048475E"/>
    <w:rsid w:val="004868B5"/>
    <w:rsid w:val="00490F64"/>
    <w:rsid w:val="00493AAF"/>
    <w:rsid w:val="004A13CE"/>
    <w:rsid w:val="004A533E"/>
    <w:rsid w:val="004A6C1D"/>
    <w:rsid w:val="004C48CE"/>
    <w:rsid w:val="004C79FA"/>
    <w:rsid w:val="004D0B03"/>
    <w:rsid w:val="004D1D85"/>
    <w:rsid w:val="004D3C3A"/>
    <w:rsid w:val="004D6BBC"/>
    <w:rsid w:val="004E15AC"/>
    <w:rsid w:val="004E1CD1"/>
    <w:rsid w:val="004E33B3"/>
    <w:rsid w:val="004E67E9"/>
    <w:rsid w:val="004F116C"/>
    <w:rsid w:val="004F7EFC"/>
    <w:rsid w:val="0050675D"/>
    <w:rsid w:val="005107EB"/>
    <w:rsid w:val="005201AF"/>
    <w:rsid w:val="00521345"/>
    <w:rsid w:val="00523477"/>
    <w:rsid w:val="00524CDE"/>
    <w:rsid w:val="00525C92"/>
    <w:rsid w:val="00526DF0"/>
    <w:rsid w:val="0052746A"/>
    <w:rsid w:val="005378F4"/>
    <w:rsid w:val="00540ECB"/>
    <w:rsid w:val="00542F04"/>
    <w:rsid w:val="00545B2E"/>
    <w:rsid w:val="00545CC4"/>
    <w:rsid w:val="00546BEB"/>
    <w:rsid w:val="0055047F"/>
    <w:rsid w:val="00550C24"/>
    <w:rsid w:val="0055152E"/>
    <w:rsid w:val="00551FFF"/>
    <w:rsid w:val="00554221"/>
    <w:rsid w:val="005607A2"/>
    <w:rsid w:val="0057198B"/>
    <w:rsid w:val="005735BC"/>
    <w:rsid w:val="00573CFE"/>
    <w:rsid w:val="00576DA5"/>
    <w:rsid w:val="00576EE8"/>
    <w:rsid w:val="0058370B"/>
    <w:rsid w:val="005849BA"/>
    <w:rsid w:val="0059582C"/>
    <w:rsid w:val="00595F37"/>
    <w:rsid w:val="005969F2"/>
    <w:rsid w:val="00596A43"/>
    <w:rsid w:val="00596F70"/>
    <w:rsid w:val="005971C7"/>
    <w:rsid w:val="00597FAE"/>
    <w:rsid w:val="005A2FB9"/>
    <w:rsid w:val="005A3ADC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453D"/>
    <w:rsid w:val="005C566C"/>
    <w:rsid w:val="005C5784"/>
    <w:rsid w:val="005C6F7B"/>
    <w:rsid w:val="005C7E69"/>
    <w:rsid w:val="005E014C"/>
    <w:rsid w:val="005E262D"/>
    <w:rsid w:val="005E7AC9"/>
    <w:rsid w:val="005F23D3"/>
    <w:rsid w:val="005F2AB5"/>
    <w:rsid w:val="005F4943"/>
    <w:rsid w:val="005F794A"/>
    <w:rsid w:val="005F7E20"/>
    <w:rsid w:val="006031EF"/>
    <w:rsid w:val="00603ECB"/>
    <w:rsid w:val="00605DB5"/>
    <w:rsid w:val="00605E43"/>
    <w:rsid w:val="00610003"/>
    <w:rsid w:val="006153BB"/>
    <w:rsid w:val="00615E82"/>
    <w:rsid w:val="006216FE"/>
    <w:rsid w:val="0062222E"/>
    <w:rsid w:val="00623060"/>
    <w:rsid w:val="00633C00"/>
    <w:rsid w:val="0063798B"/>
    <w:rsid w:val="00642EE0"/>
    <w:rsid w:val="00646609"/>
    <w:rsid w:val="00653B26"/>
    <w:rsid w:val="006543AB"/>
    <w:rsid w:val="00654E88"/>
    <w:rsid w:val="00656B3B"/>
    <w:rsid w:val="00660E3B"/>
    <w:rsid w:val="006616F3"/>
    <w:rsid w:val="00664073"/>
    <w:rsid w:val="006652C3"/>
    <w:rsid w:val="006709A5"/>
    <w:rsid w:val="00671F48"/>
    <w:rsid w:val="0067433E"/>
    <w:rsid w:val="00674C47"/>
    <w:rsid w:val="00686123"/>
    <w:rsid w:val="00686807"/>
    <w:rsid w:val="00691FD0"/>
    <w:rsid w:val="00692148"/>
    <w:rsid w:val="006A1A1E"/>
    <w:rsid w:val="006A2887"/>
    <w:rsid w:val="006A6AC8"/>
    <w:rsid w:val="006B4BF6"/>
    <w:rsid w:val="006B53DC"/>
    <w:rsid w:val="006C5948"/>
    <w:rsid w:val="006C6C67"/>
    <w:rsid w:val="006D1978"/>
    <w:rsid w:val="006D4C18"/>
    <w:rsid w:val="006E5548"/>
    <w:rsid w:val="006E56D9"/>
    <w:rsid w:val="006F2A74"/>
    <w:rsid w:val="006F40AF"/>
    <w:rsid w:val="006F78B1"/>
    <w:rsid w:val="007000D4"/>
    <w:rsid w:val="007024FD"/>
    <w:rsid w:val="007051B3"/>
    <w:rsid w:val="007118F5"/>
    <w:rsid w:val="0071207F"/>
    <w:rsid w:val="00712AA4"/>
    <w:rsid w:val="00713441"/>
    <w:rsid w:val="007146C4"/>
    <w:rsid w:val="00721AA1"/>
    <w:rsid w:val="007233F0"/>
    <w:rsid w:val="00724B67"/>
    <w:rsid w:val="00725F14"/>
    <w:rsid w:val="0074076A"/>
    <w:rsid w:val="00741702"/>
    <w:rsid w:val="00742CAA"/>
    <w:rsid w:val="00743067"/>
    <w:rsid w:val="007547F8"/>
    <w:rsid w:val="00754CE3"/>
    <w:rsid w:val="00755B62"/>
    <w:rsid w:val="007641EC"/>
    <w:rsid w:val="00765622"/>
    <w:rsid w:val="007658F2"/>
    <w:rsid w:val="0077092B"/>
    <w:rsid w:val="00770B6C"/>
    <w:rsid w:val="00773322"/>
    <w:rsid w:val="00773D3A"/>
    <w:rsid w:val="0077516C"/>
    <w:rsid w:val="007835C3"/>
    <w:rsid w:val="00783FEA"/>
    <w:rsid w:val="00786950"/>
    <w:rsid w:val="00790797"/>
    <w:rsid w:val="00795AF3"/>
    <w:rsid w:val="00796EA7"/>
    <w:rsid w:val="00797C14"/>
    <w:rsid w:val="007A12F5"/>
    <w:rsid w:val="007A395D"/>
    <w:rsid w:val="007B187A"/>
    <w:rsid w:val="007B32D3"/>
    <w:rsid w:val="007B6BD5"/>
    <w:rsid w:val="007B7ED4"/>
    <w:rsid w:val="007C167D"/>
    <w:rsid w:val="007C1D66"/>
    <w:rsid w:val="007C2428"/>
    <w:rsid w:val="007C346C"/>
    <w:rsid w:val="007C7616"/>
    <w:rsid w:val="007D565E"/>
    <w:rsid w:val="007D5A3D"/>
    <w:rsid w:val="007E1985"/>
    <w:rsid w:val="007E63EF"/>
    <w:rsid w:val="007E6479"/>
    <w:rsid w:val="007E68E0"/>
    <w:rsid w:val="007E6C0B"/>
    <w:rsid w:val="007E7519"/>
    <w:rsid w:val="007E7E2A"/>
    <w:rsid w:val="007F7A1C"/>
    <w:rsid w:val="0080294B"/>
    <w:rsid w:val="0081119F"/>
    <w:rsid w:val="00814658"/>
    <w:rsid w:val="008156F7"/>
    <w:rsid w:val="00820978"/>
    <w:rsid w:val="0082480E"/>
    <w:rsid w:val="008330E4"/>
    <w:rsid w:val="00836867"/>
    <w:rsid w:val="008400CF"/>
    <w:rsid w:val="00840F68"/>
    <w:rsid w:val="008418DE"/>
    <w:rsid w:val="00841C54"/>
    <w:rsid w:val="00842999"/>
    <w:rsid w:val="00846AAA"/>
    <w:rsid w:val="00847746"/>
    <w:rsid w:val="00847FCD"/>
    <w:rsid w:val="00850293"/>
    <w:rsid w:val="00851373"/>
    <w:rsid w:val="00851BA6"/>
    <w:rsid w:val="008520E8"/>
    <w:rsid w:val="008532F0"/>
    <w:rsid w:val="008541C4"/>
    <w:rsid w:val="008543C7"/>
    <w:rsid w:val="008547C7"/>
    <w:rsid w:val="00855DC8"/>
    <w:rsid w:val="0085654D"/>
    <w:rsid w:val="00861160"/>
    <w:rsid w:val="00861D98"/>
    <w:rsid w:val="008655AD"/>
    <w:rsid w:val="0086654F"/>
    <w:rsid w:val="00881112"/>
    <w:rsid w:val="00883E5F"/>
    <w:rsid w:val="00885D21"/>
    <w:rsid w:val="00890588"/>
    <w:rsid w:val="00891C49"/>
    <w:rsid w:val="00892B4D"/>
    <w:rsid w:val="00897842"/>
    <w:rsid w:val="008A356F"/>
    <w:rsid w:val="008A4653"/>
    <w:rsid w:val="008A4717"/>
    <w:rsid w:val="008A50CC"/>
    <w:rsid w:val="008A524D"/>
    <w:rsid w:val="008A64D5"/>
    <w:rsid w:val="008B3040"/>
    <w:rsid w:val="008B5481"/>
    <w:rsid w:val="008C3D29"/>
    <w:rsid w:val="008C51F1"/>
    <w:rsid w:val="008D1694"/>
    <w:rsid w:val="008D79CB"/>
    <w:rsid w:val="008E6B3A"/>
    <w:rsid w:val="008F07BC"/>
    <w:rsid w:val="008F1103"/>
    <w:rsid w:val="008F487E"/>
    <w:rsid w:val="008F5418"/>
    <w:rsid w:val="00901869"/>
    <w:rsid w:val="00907B49"/>
    <w:rsid w:val="00922E46"/>
    <w:rsid w:val="0092692B"/>
    <w:rsid w:val="0093023B"/>
    <w:rsid w:val="00930561"/>
    <w:rsid w:val="00932894"/>
    <w:rsid w:val="00932A70"/>
    <w:rsid w:val="00933EC1"/>
    <w:rsid w:val="00941CC9"/>
    <w:rsid w:val="00943E9C"/>
    <w:rsid w:val="00953F4D"/>
    <w:rsid w:val="00955F79"/>
    <w:rsid w:val="00957306"/>
    <w:rsid w:val="00960708"/>
    <w:rsid w:val="00960BB8"/>
    <w:rsid w:val="00962B76"/>
    <w:rsid w:val="00964F5C"/>
    <w:rsid w:val="00965F4F"/>
    <w:rsid w:val="00966163"/>
    <w:rsid w:val="009679C2"/>
    <w:rsid w:val="00967D61"/>
    <w:rsid w:val="009734D1"/>
    <w:rsid w:val="00973B57"/>
    <w:rsid w:val="0097538E"/>
    <w:rsid w:val="00975900"/>
    <w:rsid w:val="00980960"/>
    <w:rsid w:val="009831C0"/>
    <w:rsid w:val="0098562C"/>
    <w:rsid w:val="00990BDB"/>
    <w:rsid w:val="0099161D"/>
    <w:rsid w:val="009926AB"/>
    <w:rsid w:val="00993739"/>
    <w:rsid w:val="00994B9B"/>
    <w:rsid w:val="009A09D6"/>
    <w:rsid w:val="009A1C08"/>
    <w:rsid w:val="009A30D6"/>
    <w:rsid w:val="009A5DD3"/>
    <w:rsid w:val="009A62A4"/>
    <w:rsid w:val="009A63BB"/>
    <w:rsid w:val="009A65CA"/>
    <w:rsid w:val="009B0719"/>
    <w:rsid w:val="009B0D89"/>
    <w:rsid w:val="009B1ACD"/>
    <w:rsid w:val="009B50B7"/>
    <w:rsid w:val="009B7115"/>
    <w:rsid w:val="009B7FEC"/>
    <w:rsid w:val="009C32C6"/>
    <w:rsid w:val="009D0DC3"/>
    <w:rsid w:val="009D3FE8"/>
    <w:rsid w:val="009D6A1A"/>
    <w:rsid w:val="009E0242"/>
    <w:rsid w:val="009E5636"/>
    <w:rsid w:val="009E5B29"/>
    <w:rsid w:val="009E6F91"/>
    <w:rsid w:val="009F13B7"/>
    <w:rsid w:val="009F3C55"/>
    <w:rsid w:val="009F4490"/>
    <w:rsid w:val="009F4FF5"/>
    <w:rsid w:val="009F5351"/>
    <w:rsid w:val="009F6171"/>
    <w:rsid w:val="009F70F9"/>
    <w:rsid w:val="009F71B3"/>
    <w:rsid w:val="009F727E"/>
    <w:rsid w:val="00A00327"/>
    <w:rsid w:val="00A0389B"/>
    <w:rsid w:val="00A04DC3"/>
    <w:rsid w:val="00A07033"/>
    <w:rsid w:val="00A14962"/>
    <w:rsid w:val="00A20C3D"/>
    <w:rsid w:val="00A230C4"/>
    <w:rsid w:val="00A249C9"/>
    <w:rsid w:val="00A31C1C"/>
    <w:rsid w:val="00A322CE"/>
    <w:rsid w:val="00A32447"/>
    <w:rsid w:val="00A33A3C"/>
    <w:rsid w:val="00A35371"/>
    <w:rsid w:val="00A40C96"/>
    <w:rsid w:val="00A4421C"/>
    <w:rsid w:val="00A446C9"/>
    <w:rsid w:val="00A47ACF"/>
    <w:rsid w:val="00A57AF6"/>
    <w:rsid w:val="00A635D6"/>
    <w:rsid w:val="00A64CE9"/>
    <w:rsid w:val="00A6744C"/>
    <w:rsid w:val="00A7325C"/>
    <w:rsid w:val="00A73537"/>
    <w:rsid w:val="00A73AE5"/>
    <w:rsid w:val="00A75C88"/>
    <w:rsid w:val="00A80791"/>
    <w:rsid w:val="00A83111"/>
    <w:rsid w:val="00A8553A"/>
    <w:rsid w:val="00A9190D"/>
    <w:rsid w:val="00A93AED"/>
    <w:rsid w:val="00A961C8"/>
    <w:rsid w:val="00A9762C"/>
    <w:rsid w:val="00AA2BBE"/>
    <w:rsid w:val="00AA4AB0"/>
    <w:rsid w:val="00AA6261"/>
    <w:rsid w:val="00AA707B"/>
    <w:rsid w:val="00AA73CB"/>
    <w:rsid w:val="00AB007F"/>
    <w:rsid w:val="00AB2E4F"/>
    <w:rsid w:val="00AB4A36"/>
    <w:rsid w:val="00AB69C7"/>
    <w:rsid w:val="00AC0E3B"/>
    <w:rsid w:val="00AC22E2"/>
    <w:rsid w:val="00AC3463"/>
    <w:rsid w:val="00AC3673"/>
    <w:rsid w:val="00AC6440"/>
    <w:rsid w:val="00AD4B47"/>
    <w:rsid w:val="00AD5682"/>
    <w:rsid w:val="00AD620F"/>
    <w:rsid w:val="00AE1319"/>
    <w:rsid w:val="00AE34BB"/>
    <w:rsid w:val="00AF0AA3"/>
    <w:rsid w:val="00AF0BD4"/>
    <w:rsid w:val="00AF5E67"/>
    <w:rsid w:val="00B020B3"/>
    <w:rsid w:val="00B069BF"/>
    <w:rsid w:val="00B10FE8"/>
    <w:rsid w:val="00B11A74"/>
    <w:rsid w:val="00B17DC1"/>
    <w:rsid w:val="00B17EBC"/>
    <w:rsid w:val="00B20464"/>
    <w:rsid w:val="00B226F2"/>
    <w:rsid w:val="00B267F1"/>
    <w:rsid w:val="00B274DF"/>
    <w:rsid w:val="00B32523"/>
    <w:rsid w:val="00B36E78"/>
    <w:rsid w:val="00B37CF2"/>
    <w:rsid w:val="00B42C3C"/>
    <w:rsid w:val="00B43CC4"/>
    <w:rsid w:val="00B4482E"/>
    <w:rsid w:val="00B46472"/>
    <w:rsid w:val="00B521C4"/>
    <w:rsid w:val="00B53656"/>
    <w:rsid w:val="00B54AF2"/>
    <w:rsid w:val="00B56BDF"/>
    <w:rsid w:val="00B56E03"/>
    <w:rsid w:val="00B60A9E"/>
    <w:rsid w:val="00B60E3A"/>
    <w:rsid w:val="00B65812"/>
    <w:rsid w:val="00B65A32"/>
    <w:rsid w:val="00B66210"/>
    <w:rsid w:val="00B66D0C"/>
    <w:rsid w:val="00B71E5C"/>
    <w:rsid w:val="00B73D27"/>
    <w:rsid w:val="00B7525A"/>
    <w:rsid w:val="00B80893"/>
    <w:rsid w:val="00B81BF8"/>
    <w:rsid w:val="00B83947"/>
    <w:rsid w:val="00B85C4B"/>
    <w:rsid w:val="00B85CD6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1452"/>
    <w:rsid w:val="00BA4059"/>
    <w:rsid w:val="00BA4A09"/>
    <w:rsid w:val="00BB2B9F"/>
    <w:rsid w:val="00BB4338"/>
    <w:rsid w:val="00BB7D9E"/>
    <w:rsid w:val="00BC1F29"/>
    <w:rsid w:val="00BC2334"/>
    <w:rsid w:val="00BC67C7"/>
    <w:rsid w:val="00BC6B32"/>
    <w:rsid w:val="00BD0CE5"/>
    <w:rsid w:val="00BD3A34"/>
    <w:rsid w:val="00BD3CB8"/>
    <w:rsid w:val="00BD4E6F"/>
    <w:rsid w:val="00BD6B16"/>
    <w:rsid w:val="00BE050C"/>
    <w:rsid w:val="00BE13DD"/>
    <w:rsid w:val="00BE281F"/>
    <w:rsid w:val="00BE28E0"/>
    <w:rsid w:val="00BF32F0"/>
    <w:rsid w:val="00BF4DCE"/>
    <w:rsid w:val="00BF679B"/>
    <w:rsid w:val="00C01308"/>
    <w:rsid w:val="00C0224E"/>
    <w:rsid w:val="00C05CE5"/>
    <w:rsid w:val="00C06C14"/>
    <w:rsid w:val="00C17848"/>
    <w:rsid w:val="00C20FE5"/>
    <w:rsid w:val="00C21D09"/>
    <w:rsid w:val="00C308A5"/>
    <w:rsid w:val="00C37323"/>
    <w:rsid w:val="00C44C8F"/>
    <w:rsid w:val="00C4711F"/>
    <w:rsid w:val="00C5147E"/>
    <w:rsid w:val="00C6117E"/>
    <w:rsid w:val="00C6171E"/>
    <w:rsid w:val="00C7510E"/>
    <w:rsid w:val="00C82B44"/>
    <w:rsid w:val="00C908B7"/>
    <w:rsid w:val="00C9491D"/>
    <w:rsid w:val="00C959A0"/>
    <w:rsid w:val="00C96005"/>
    <w:rsid w:val="00C9677A"/>
    <w:rsid w:val="00CA36C8"/>
    <w:rsid w:val="00CA37BE"/>
    <w:rsid w:val="00CA3FAD"/>
    <w:rsid w:val="00CA6BC6"/>
    <w:rsid w:val="00CA6F2C"/>
    <w:rsid w:val="00CB16F3"/>
    <w:rsid w:val="00CB1925"/>
    <w:rsid w:val="00CB1A74"/>
    <w:rsid w:val="00CB42B6"/>
    <w:rsid w:val="00CD1D6F"/>
    <w:rsid w:val="00CD1FE1"/>
    <w:rsid w:val="00CD67CF"/>
    <w:rsid w:val="00CD6A13"/>
    <w:rsid w:val="00CD6EAB"/>
    <w:rsid w:val="00CE12A0"/>
    <w:rsid w:val="00CE22C3"/>
    <w:rsid w:val="00CE2F05"/>
    <w:rsid w:val="00CE4B7C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7A34"/>
    <w:rsid w:val="00D231FB"/>
    <w:rsid w:val="00D23A75"/>
    <w:rsid w:val="00D26628"/>
    <w:rsid w:val="00D317FC"/>
    <w:rsid w:val="00D31F5B"/>
    <w:rsid w:val="00D32F21"/>
    <w:rsid w:val="00D33272"/>
    <w:rsid w:val="00D332B3"/>
    <w:rsid w:val="00D34412"/>
    <w:rsid w:val="00D36963"/>
    <w:rsid w:val="00D379A5"/>
    <w:rsid w:val="00D37D1D"/>
    <w:rsid w:val="00D40207"/>
    <w:rsid w:val="00D44DD1"/>
    <w:rsid w:val="00D543EE"/>
    <w:rsid w:val="00D54918"/>
    <w:rsid w:val="00D55207"/>
    <w:rsid w:val="00D558D7"/>
    <w:rsid w:val="00D624DA"/>
    <w:rsid w:val="00D671D0"/>
    <w:rsid w:val="00D67BC5"/>
    <w:rsid w:val="00D750E5"/>
    <w:rsid w:val="00D75FE4"/>
    <w:rsid w:val="00D80887"/>
    <w:rsid w:val="00D81801"/>
    <w:rsid w:val="00D82563"/>
    <w:rsid w:val="00D92B45"/>
    <w:rsid w:val="00D95962"/>
    <w:rsid w:val="00DA1DF2"/>
    <w:rsid w:val="00DA7E65"/>
    <w:rsid w:val="00DB334B"/>
    <w:rsid w:val="00DC2595"/>
    <w:rsid w:val="00DC2952"/>
    <w:rsid w:val="00DC389B"/>
    <w:rsid w:val="00DC4B8A"/>
    <w:rsid w:val="00DC5B55"/>
    <w:rsid w:val="00DD1600"/>
    <w:rsid w:val="00DE04CB"/>
    <w:rsid w:val="00DE2FEE"/>
    <w:rsid w:val="00DE3314"/>
    <w:rsid w:val="00DE58FC"/>
    <w:rsid w:val="00DF1467"/>
    <w:rsid w:val="00DF5966"/>
    <w:rsid w:val="00E00705"/>
    <w:rsid w:val="00E00BE9"/>
    <w:rsid w:val="00E012AC"/>
    <w:rsid w:val="00E05D3E"/>
    <w:rsid w:val="00E12645"/>
    <w:rsid w:val="00E16B00"/>
    <w:rsid w:val="00E176D2"/>
    <w:rsid w:val="00E21A5B"/>
    <w:rsid w:val="00E22A11"/>
    <w:rsid w:val="00E26BB5"/>
    <w:rsid w:val="00E31E5C"/>
    <w:rsid w:val="00E37459"/>
    <w:rsid w:val="00E40188"/>
    <w:rsid w:val="00E41795"/>
    <w:rsid w:val="00E41ED3"/>
    <w:rsid w:val="00E424A5"/>
    <w:rsid w:val="00E425A0"/>
    <w:rsid w:val="00E44DD2"/>
    <w:rsid w:val="00E558C3"/>
    <w:rsid w:val="00E55927"/>
    <w:rsid w:val="00E56DAB"/>
    <w:rsid w:val="00E56EA3"/>
    <w:rsid w:val="00E60540"/>
    <w:rsid w:val="00E60D51"/>
    <w:rsid w:val="00E62A82"/>
    <w:rsid w:val="00E64D5A"/>
    <w:rsid w:val="00E667CA"/>
    <w:rsid w:val="00E66CD1"/>
    <w:rsid w:val="00E70D5E"/>
    <w:rsid w:val="00E714E0"/>
    <w:rsid w:val="00E7406C"/>
    <w:rsid w:val="00E82B73"/>
    <w:rsid w:val="00E844B2"/>
    <w:rsid w:val="00E850BF"/>
    <w:rsid w:val="00E85DFB"/>
    <w:rsid w:val="00E860CB"/>
    <w:rsid w:val="00E87364"/>
    <w:rsid w:val="00E876CB"/>
    <w:rsid w:val="00E912A6"/>
    <w:rsid w:val="00E927C4"/>
    <w:rsid w:val="00E95989"/>
    <w:rsid w:val="00E961B3"/>
    <w:rsid w:val="00E97511"/>
    <w:rsid w:val="00EA4844"/>
    <w:rsid w:val="00EA4D9C"/>
    <w:rsid w:val="00EA5A97"/>
    <w:rsid w:val="00EA689A"/>
    <w:rsid w:val="00EB2248"/>
    <w:rsid w:val="00EB44B3"/>
    <w:rsid w:val="00EB75EE"/>
    <w:rsid w:val="00EB780C"/>
    <w:rsid w:val="00EC0170"/>
    <w:rsid w:val="00EC61CB"/>
    <w:rsid w:val="00ED3965"/>
    <w:rsid w:val="00ED62B4"/>
    <w:rsid w:val="00EE3CC5"/>
    <w:rsid w:val="00EE4C1D"/>
    <w:rsid w:val="00EF1688"/>
    <w:rsid w:val="00EF3685"/>
    <w:rsid w:val="00EF3DF1"/>
    <w:rsid w:val="00EF4886"/>
    <w:rsid w:val="00EF65D5"/>
    <w:rsid w:val="00F02BDE"/>
    <w:rsid w:val="00F02FE4"/>
    <w:rsid w:val="00F04350"/>
    <w:rsid w:val="00F06674"/>
    <w:rsid w:val="00F1130A"/>
    <w:rsid w:val="00F133DB"/>
    <w:rsid w:val="00F159EB"/>
    <w:rsid w:val="00F25BF4"/>
    <w:rsid w:val="00F267DB"/>
    <w:rsid w:val="00F273BB"/>
    <w:rsid w:val="00F27C00"/>
    <w:rsid w:val="00F329BC"/>
    <w:rsid w:val="00F33062"/>
    <w:rsid w:val="00F33BB3"/>
    <w:rsid w:val="00F357BE"/>
    <w:rsid w:val="00F37251"/>
    <w:rsid w:val="00F42434"/>
    <w:rsid w:val="00F426B6"/>
    <w:rsid w:val="00F42EF4"/>
    <w:rsid w:val="00F46D17"/>
    <w:rsid w:val="00F46F6F"/>
    <w:rsid w:val="00F54B0E"/>
    <w:rsid w:val="00F60608"/>
    <w:rsid w:val="00F610AA"/>
    <w:rsid w:val="00F61C0C"/>
    <w:rsid w:val="00F6206C"/>
    <w:rsid w:val="00F62217"/>
    <w:rsid w:val="00F63E25"/>
    <w:rsid w:val="00F67A27"/>
    <w:rsid w:val="00F71289"/>
    <w:rsid w:val="00F71507"/>
    <w:rsid w:val="00F7420F"/>
    <w:rsid w:val="00F755BE"/>
    <w:rsid w:val="00F765C8"/>
    <w:rsid w:val="00F805EF"/>
    <w:rsid w:val="00F821F4"/>
    <w:rsid w:val="00F90C67"/>
    <w:rsid w:val="00F93B80"/>
    <w:rsid w:val="00F9438C"/>
    <w:rsid w:val="00FA163B"/>
    <w:rsid w:val="00FA23F9"/>
    <w:rsid w:val="00FA70FD"/>
    <w:rsid w:val="00FA7ED6"/>
    <w:rsid w:val="00FB17A9"/>
    <w:rsid w:val="00FB2C5B"/>
    <w:rsid w:val="00FB3CAA"/>
    <w:rsid w:val="00FB527C"/>
    <w:rsid w:val="00FB6F75"/>
    <w:rsid w:val="00FB7EA4"/>
    <w:rsid w:val="00FC0090"/>
    <w:rsid w:val="00FC0EB3"/>
    <w:rsid w:val="00FC19C5"/>
    <w:rsid w:val="00FD154E"/>
    <w:rsid w:val="00FD1F20"/>
    <w:rsid w:val="00FD675E"/>
    <w:rsid w:val="00FD73FF"/>
    <w:rsid w:val="00FD7FB0"/>
    <w:rsid w:val="00FE1D75"/>
    <w:rsid w:val="00FE50B6"/>
    <w:rsid w:val="00FE55DF"/>
    <w:rsid w:val="00FE5674"/>
    <w:rsid w:val="00FE76F1"/>
    <w:rsid w:val="00FF3D9B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styleId="UnresolvedMention">
    <w:name w:val="Unresolved Mention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jillian@jcjconsulting.ne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ZjFmZmE1NWQtNmVkMy00MTFhLWI5MGMtMGZhNGZlM2Y3MzU2%40thread.v2/0?context=%7b%22Tid%22%3a%22529f3cf4-fdfb-44c2-8d17-aec7c3e258e2%22%2c%22Oid%22%3a%229cdd6dbb-d388-42c1-9836-93fbbc7060f7%22%7d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DB1A5F-E2CB-4658-A628-30155B03F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D7ED57-9899-4B0B-AF85-EC12DF32CD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989</Words>
  <Characters>5641</Characters>
  <Application>Microsoft Office Word</Application>
  <DocSecurity>0</DocSecurity>
  <Lines>47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Alisa Nechyporuk</cp:lastModifiedBy>
  <cp:revision>4</cp:revision>
  <cp:lastPrinted>2021-03-08T05:27:00Z</cp:lastPrinted>
  <dcterms:created xsi:type="dcterms:W3CDTF">2024-10-03T12:25:00Z</dcterms:created>
  <dcterms:modified xsi:type="dcterms:W3CDTF">2024-10-17T10:39:00Z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